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A6285" w14:textId="02434D11" w:rsidR="00A749C4" w:rsidRPr="009876B9" w:rsidRDefault="00FA797C" w:rsidP="00333F6A">
      <w:pPr>
        <w:pStyle w:val="NZEV"/>
      </w:pPr>
      <w:bookmarkStart w:id="0" w:name="_GoBack"/>
      <w:bookmarkEnd w:id="0"/>
      <w:r>
        <w:t xml:space="preserve"> </w:t>
      </w:r>
      <w:r w:rsidR="00A749C4" w:rsidRPr="009876B9">
        <w:t xml:space="preserve">ZADÁVACÍ DOKUMENTACe </w:t>
      </w:r>
    </w:p>
    <w:p w14:paraId="484A6286" w14:textId="77777777" w:rsidR="00A749C4" w:rsidRPr="009876B9" w:rsidRDefault="00A749C4" w:rsidP="00333F6A">
      <w:pPr>
        <w:pStyle w:val="NZEV"/>
      </w:pPr>
      <w:r w:rsidRPr="009876B9">
        <w:t>A PoKYNY PRO ZPRACOVÁNÍ NABÍDKY</w:t>
      </w:r>
    </w:p>
    <w:p w14:paraId="484A6287" w14:textId="77777777" w:rsidR="00A749C4" w:rsidRPr="009876B9" w:rsidRDefault="00A749C4">
      <w:pPr>
        <w:autoSpaceDE w:val="0"/>
        <w:autoSpaceDN w:val="0"/>
        <w:adjustRightInd w:val="0"/>
        <w:spacing w:before="120" w:after="120" w:line="280" w:lineRule="atLeast"/>
        <w:jc w:val="center"/>
        <w:rPr>
          <w:rFonts w:cs="Arial"/>
          <w:b/>
          <w:sz w:val="22"/>
          <w:szCs w:val="22"/>
        </w:rPr>
      </w:pPr>
    </w:p>
    <w:p w14:paraId="484A6288" w14:textId="77777777" w:rsidR="00A749C4" w:rsidRPr="009876B9" w:rsidRDefault="00C57D08">
      <w:pPr>
        <w:autoSpaceDE w:val="0"/>
        <w:autoSpaceDN w:val="0"/>
        <w:adjustRightInd w:val="0"/>
        <w:spacing w:before="120" w:after="120" w:line="280" w:lineRule="atLeast"/>
        <w:jc w:val="center"/>
        <w:rPr>
          <w:rFonts w:cs="Arial"/>
          <w:b/>
          <w:sz w:val="22"/>
          <w:szCs w:val="22"/>
        </w:rPr>
      </w:pPr>
      <w:r w:rsidRPr="009876B9">
        <w:rPr>
          <w:rFonts w:cs="Arial"/>
          <w:b/>
          <w:sz w:val="22"/>
          <w:szCs w:val="22"/>
        </w:rPr>
        <w:t>k veřejné zakázce</w:t>
      </w:r>
    </w:p>
    <w:p w14:paraId="484A6289" w14:textId="77777777" w:rsidR="00A749C4" w:rsidRPr="009876B9" w:rsidRDefault="00A749C4">
      <w:pPr>
        <w:autoSpaceDE w:val="0"/>
        <w:autoSpaceDN w:val="0"/>
        <w:adjustRightInd w:val="0"/>
        <w:spacing w:before="120" w:after="120" w:line="280" w:lineRule="atLeast"/>
        <w:jc w:val="center"/>
        <w:rPr>
          <w:rFonts w:cs="Arial"/>
          <w:b/>
          <w:sz w:val="22"/>
          <w:szCs w:val="22"/>
        </w:rPr>
      </w:pPr>
    </w:p>
    <w:p w14:paraId="62FC957A" w14:textId="683C43A6" w:rsidR="00EB56C5" w:rsidRPr="00E70684" w:rsidRDefault="00EB56C5" w:rsidP="0093444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rPr>
      </w:pPr>
      <w:r w:rsidRPr="00E70684">
        <w:rPr>
          <w:rFonts w:cs="Arial"/>
          <w:b/>
          <w:bCs/>
          <w:color w:val="FFFFFF"/>
          <w:sz w:val="32"/>
          <w:szCs w:val="32"/>
        </w:rPr>
        <w:t>Zajištění servisu a provozu tiskových a multifunkčních zařízení</w:t>
      </w:r>
    </w:p>
    <w:p w14:paraId="484A628C" w14:textId="3023EE0C" w:rsidR="00A749C4" w:rsidRPr="009876B9" w:rsidRDefault="00C57D08">
      <w:pPr>
        <w:pStyle w:val="Normln11"/>
        <w:spacing w:line="280" w:lineRule="atLeast"/>
        <w:jc w:val="center"/>
        <w:rPr>
          <w:rFonts w:cs="Arial"/>
          <w:b/>
          <w:sz w:val="20"/>
          <w:szCs w:val="20"/>
        </w:rPr>
      </w:pPr>
      <w:r w:rsidRPr="009876B9">
        <w:rPr>
          <w:rFonts w:cs="Arial"/>
          <w:b/>
          <w:sz w:val="20"/>
          <w:szCs w:val="20"/>
        </w:rPr>
        <w:t xml:space="preserve">zadávané </w:t>
      </w:r>
      <w:r w:rsidR="003579A4" w:rsidRPr="009876B9">
        <w:rPr>
          <w:rFonts w:cs="Arial"/>
          <w:b/>
          <w:sz w:val="20"/>
          <w:szCs w:val="20"/>
        </w:rPr>
        <w:t>v</w:t>
      </w:r>
      <w:r w:rsidR="00EB56C5">
        <w:rPr>
          <w:rFonts w:cs="Arial"/>
          <w:b/>
          <w:sz w:val="20"/>
          <w:szCs w:val="20"/>
        </w:rPr>
        <w:t xml:space="preserve"> nadlimitním otevřeném </w:t>
      </w:r>
      <w:r w:rsidR="00A749C4" w:rsidRPr="009876B9">
        <w:rPr>
          <w:rFonts w:cs="Arial"/>
          <w:b/>
          <w:sz w:val="20"/>
          <w:szCs w:val="20"/>
        </w:rPr>
        <w:t>řízení dle zákona č. 137/2006 Sb.,</w:t>
      </w:r>
    </w:p>
    <w:p w14:paraId="484A628D" w14:textId="3622C567" w:rsidR="00A749C4" w:rsidRPr="009876B9" w:rsidRDefault="00A749C4">
      <w:pPr>
        <w:pStyle w:val="Normln11"/>
        <w:spacing w:line="280" w:lineRule="atLeast"/>
        <w:jc w:val="center"/>
        <w:rPr>
          <w:rFonts w:cs="Arial"/>
          <w:b/>
          <w:sz w:val="20"/>
          <w:szCs w:val="20"/>
        </w:rPr>
      </w:pPr>
      <w:r w:rsidRPr="009876B9">
        <w:rPr>
          <w:rFonts w:cs="Arial"/>
          <w:b/>
          <w:sz w:val="20"/>
          <w:szCs w:val="20"/>
        </w:rPr>
        <w:t xml:space="preserve">o veřejných zakázkách, </w:t>
      </w:r>
      <w:r w:rsidR="00C57D08" w:rsidRPr="009876B9">
        <w:rPr>
          <w:rFonts w:cs="Arial"/>
          <w:b/>
          <w:sz w:val="20"/>
          <w:szCs w:val="20"/>
        </w:rPr>
        <w:t>ve znění pozdějších předpisů</w:t>
      </w:r>
      <w:r w:rsidRPr="009876B9">
        <w:rPr>
          <w:rFonts w:cs="Arial"/>
          <w:b/>
          <w:sz w:val="20"/>
          <w:szCs w:val="20"/>
        </w:rPr>
        <w:t xml:space="preserve"> (dále jen </w:t>
      </w:r>
      <w:r w:rsidR="00AC59B2" w:rsidRPr="009876B9">
        <w:rPr>
          <w:rFonts w:cs="Arial"/>
          <w:b/>
          <w:sz w:val="20"/>
          <w:szCs w:val="20"/>
        </w:rPr>
        <w:t>„</w:t>
      </w:r>
      <w:r w:rsidR="007E01BC">
        <w:rPr>
          <w:rFonts w:cs="Arial"/>
          <w:b/>
          <w:sz w:val="20"/>
          <w:szCs w:val="20"/>
        </w:rPr>
        <w:t>zákon</w:t>
      </w:r>
      <w:r w:rsidR="00AC59B2" w:rsidRPr="009876B9">
        <w:rPr>
          <w:rFonts w:cs="Arial"/>
          <w:b/>
          <w:sz w:val="20"/>
          <w:szCs w:val="20"/>
        </w:rPr>
        <w:t>“</w:t>
      </w:r>
      <w:r w:rsidRPr="009876B9">
        <w:rPr>
          <w:rFonts w:cs="Arial"/>
          <w:b/>
          <w:sz w:val="20"/>
          <w:szCs w:val="20"/>
        </w:rPr>
        <w:t>)</w:t>
      </w:r>
    </w:p>
    <w:p w14:paraId="484A628E" w14:textId="77777777" w:rsidR="00C57D08" w:rsidRPr="009876B9" w:rsidRDefault="00C57D08">
      <w:pPr>
        <w:spacing w:before="120" w:after="120" w:line="280" w:lineRule="atLeast"/>
        <w:jc w:val="center"/>
        <w:rPr>
          <w:rFonts w:cs="Arial"/>
          <w:b/>
          <w:sz w:val="22"/>
          <w:szCs w:val="22"/>
        </w:rPr>
      </w:pPr>
    </w:p>
    <w:p w14:paraId="484A628F" w14:textId="77777777" w:rsidR="00E20139" w:rsidRPr="009876B9" w:rsidRDefault="00E20139" w:rsidP="00E20139">
      <w:pPr>
        <w:spacing w:before="120" w:after="120" w:line="280" w:lineRule="atLeast"/>
        <w:jc w:val="center"/>
        <w:rPr>
          <w:rFonts w:cs="Arial"/>
          <w:b/>
          <w:sz w:val="22"/>
          <w:szCs w:val="22"/>
        </w:rPr>
      </w:pPr>
      <w:r w:rsidRPr="009876B9">
        <w:rPr>
          <w:rFonts w:cs="Arial"/>
          <w:b/>
          <w:sz w:val="22"/>
          <w:szCs w:val="22"/>
        </w:rPr>
        <w:t>Zadavatel veřejné zakázky:</w:t>
      </w:r>
    </w:p>
    <w:p w14:paraId="484A6290" w14:textId="77777777" w:rsidR="00E20139" w:rsidRPr="009876B9" w:rsidRDefault="00E20139" w:rsidP="00E20139">
      <w:pPr>
        <w:spacing w:before="120" w:after="120" w:line="280" w:lineRule="atLeast"/>
        <w:jc w:val="center"/>
        <w:rPr>
          <w:rFonts w:cs="Arial"/>
          <w:szCs w:val="20"/>
        </w:rPr>
      </w:pPr>
      <w:r w:rsidRPr="009876B9">
        <w:rPr>
          <w:rFonts w:cs="Arial"/>
          <w:szCs w:val="20"/>
        </w:rPr>
        <w:t>Česká republika – Ministerstvo práce a sociálních věcí</w:t>
      </w:r>
    </w:p>
    <w:p w14:paraId="484A6292" w14:textId="5CD4CE86" w:rsidR="00E20139" w:rsidRPr="009876B9" w:rsidRDefault="007E01BC" w:rsidP="00E20139">
      <w:pPr>
        <w:spacing w:before="120" w:after="120" w:line="280" w:lineRule="atLeast"/>
        <w:jc w:val="center"/>
        <w:rPr>
          <w:rFonts w:cs="Arial"/>
          <w:szCs w:val="20"/>
        </w:rPr>
      </w:pPr>
      <w:r>
        <w:rPr>
          <w:rFonts w:cs="Arial"/>
          <w:szCs w:val="20"/>
        </w:rPr>
        <w:t xml:space="preserve">se sídlem Na Poříčním právu </w:t>
      </w:r>
      <w:r w:rsidR="00E20139" w:rsidRPr="009876B9">
        <w:rPr>
          <w:rFonts w:cs="Arial"/>
          <w:szCs w:val="20"/>
        </w:rPr>
        <w:t>376</w:t>
      </w:r>
      <w:r>
        <w:rPr>
          <w:rFonts w:cs="Arial"/>
          <w:szCs w:val="20"/>
        </w:rPr>
        <w:t>/1</w:t>
      </w:r>
      <w:r w:rsidR="00E20139" w:rsidRPr="009876B9">
        <w:rPr>
          <w:rFonts w:cs="Arial"/>
          <w:szCs w:val="20"/>
        </w:rPr>
        <w:t>, 128 01 Praha 2</w:t>
      </w:r>
    </w:p>
    <w:p w14:paraId="484A6293" w14:textId="77777777" w:rsidR="00E20139" w:rsidRPr="009876B9" w:rsidRDefault="00E20139" w:rsidP="00E20139">
      <w:pPr>
        <w:spacing w:before="120" w:after="120" w:line="280" w:lineRule="atLeast"/>
        <w:jc w:val="center"/>
        <w:rPr>
          <w:rFonts w:cs="Arial"/>
          <w:szCs w:val="20"/>
        </w:rPr>
      </w:pPr>
      <w:r w:rsidRPr="009876B9">
        <w:rPr>
          <w:rFonts w:cs="Arial"/>
          <w:szCs w:val="20"/>
        </w:rPr>
        <w:t>IČO: 00551023</w:t>
      </w:r>
    </w:p>
    <w:p w14:paraId="50A17192" w14:textId="77777777" w:rsidR="00DB6C37" w:rsidRPr="009876B9" w:rsidRDefault="00DB6C37" w:rsidP="00E20139">
      <w:pPr>
        <w:spacing w:before="120" w:after="120" w:line="280" w:lineRule="atLeast"/>
        <w:jc w:val="center"/>
        <w:rPr>
          <w:rFonts w:cs="Arial"/>
          <w:szCs w:val="20"/>
        </w:rPr>
      </w:pPr>
    </w:p>
    <w:p w14:paraId="5C8EE194" w14:textId="77777777" w:rsidR="00DB6C37" w:rsidRPr="009876B9" w:rsidRDefault="00DB6C37" w:rsidP="00E20139">
      <w:pPr>
        <w:spacing w:before="120" w:after="120" w:line="280" w:lineRule="atLeast"/>
        <w:jc w:val="center"/>
        <w:rPr>
          <w:rFonts w:cs="Arial"/>
          <w:szCs w:val="20"/>
        </w:rPr>
      </w:pPr>
    </w:p>
    <w:p w14:paraId="484A6294" w14:textId="55081FBC" w:rsidR="00E20139" w:rsidRPr="009876B9" w:rsidRDefault="00E20139" w:rsidP="00E20139">
      <w:pPr>
        <w:tabs>
          <w:tab w:val="left" w:pos="0"/>
        </w:tabs>
        <w:spacing w:before="120" w:after="120" w:line="280" w:lineRule="atLeast"/>
        <w:rPr>
          <w:rFonts w:cs="Arial"/>
          <w:szCs w:val="20"/>
        </w:rPr>
      </w:pPr>
    </w:p>
    <w:p w14:paraId="484A6295" w14:textId="77777777" w:rsidR="00E20139" w:rsidRPr="009876B9" w:rsidRDefault="00E20139" w:rsidP="00E20139">
      <w:pPr>
        <w:tabs>
          <w:tab w:val="left" w:pos="0"/>
        </w:tabs>
        <w:spacing w:before="120" w:after="120" w:line="280" w:lineRule="atLeast"/>
        <w:rPr>
          <w:rFonts w:cs="Arial"/>
          <w:szCs w:val="20"/>
        </w:rPr>
      </w:pPr>
    </w:p>
    <w:p w14:paraId="484A6296" w14:textId="11474D33" w:rsidR="00E20139" w:rsidRPr="009876B9" w:rsidRDefault="00DB6C37" w:rsidP="00E20139">
      <w:pPr>
        <w:tabs>
          <w:tab w:val="left" w:pos="0"/>
        </w:tabs>
        <w:spacing w:before="120" w:after="120" w:line="280" w:lineRule="atLeast"/>
        <w:rPr>
          <w:rFonts w:cs="Arial"/>
          <w:szCs w:val="20"/>
        </w:rPr>
      </w:pPr>
      <w:r w:rsidRPr="009876B9">
        <w:rPr>
          <w:rFonts w:cs="Arial"/>
          <w:noProof/>
          <w:szCs w:val="20"/>
        </w:rPr>
        <w:drawing>
          <wp:anchor distT="0" distB="0" distL="114300" distR="114300" simplePos="0" relativeHeight="251659264" behindDoc="1" locked="0" layoutInCell="1" allowOverlap="1" wp14:anchorId="77696023" wp14:editId="209A0AEA">
            <wp:simplePos x="0" y="0"/>
            <wp:positionH relativeFrom="column">
              <wp:posOffset>2276475</wp:posOffset>
            </wp:positionH>
            <wp:positionV relativeFrom="paragraph">
              <wp:posOffset>-592455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4A6297" w14:textId="77777777" w:rsidR="00E20139" w:rsidRPr="009876B9" w:rsidRDefault="00E20139" w:rsidP="00E20139">
      <w:pPr>
        <w:tabs>
          <w:tab w:val="left" w:pos="0"/>
        </w:tabs>
        <w:spacing w:before="120" w:after="120" w:line="280" w:lineRule="atLeast"/>
        <w:rPr>
          <w:rFonts w:cs="Arial"/>
          <w:szCs w:val="20"/>
        </w:rPr>
      </w:pPr>
    </w:p>
    <w:p w14:paraId="484A6298" w14:textId="77777777" w:rsidR="00E20139" w:rsidRPr="009876B9" w:rsidRDefault="00E20139" w:rsidP="00E20139">
      <w:pPr>
        <w:tabs>
          <w:tab w:val="left" w:pos="0"/>
        </w:tabs>
        <w:spacing w:before="120" w:after="120" w:line="280" w:lineRule="atLeast"/>
        <w:rPr>
          <w:rFonts w:cs="Arial"/>
          <w:szCs w:val="20"/>
        </w:rPr>
      </w:pPr>
    </w:p>
    <w:p w14:paraId="484A6299" w14:textId="77777777" w:rsidR="00E20139" w:rsidRPr="009876B9" w:rsidRDefault="00E20139" w:rsidP="00E20139">
      <w:pPr>
        <w:tabs>
          <w:tab w:val="left" w:pos="0"/>
        </w:tabs>
        <w:spacing w:before="120" w:after="120" w:line="280" w:lineRule="atLeast"/>
        <w:rPr>
          <w:rFonts w:cs="Arial"/>
          <w:szCs w:val="20"/>
        </w:rPr>
      </w:pPr>
    </w:p>
    <w:p w14:paraId="484A629A" w14:textId="77777777" w:rsidR="00E20139" w:rsidRPr="009876B9" w:rsidRDefault="00E20139" w:rsidP="00E20139">
      <w:pPr>
        <w:tabs>
          <w:tab w:val="left" w:pos="0"/>
        </w:tabs>
        <w:spacing w:before="120" w:after="120" w:line="280" w:lineRule="atLeast"/>
        <w:rPr>
          <w:rFonts w:cs="Arial"/>
          <w:szCs w:val="20"/>
        </w:rPr>
      </w:pPr>
    </w:p>
    <w:p w14:paraId="484A629B" w14:textId="77777777" w:rsidR="00E20139" w:rsidRPr="009876B9" w:rsidRDefault="00E20139" w:rsidP="00E20139">
      <w:pPr>
        <w:spacing w:before="120" w:after="120" w:line="280" w:lineRule="atLeast"/>
        <w:jc w:val="center"/>
        <w:rPr>
          <w:rFonts w:cs="Arial"/>
          <w:szCs w:val="20"/>
        </w:rPr>
      </w:pPr>
      <w:r w:rsidRPr="009876B9">
        <w:rPr>
          <w:rFonts w:cs="Arial"/>
          <w:szCs w:val="20"/>
        </w:rPr>
        <w:t>(dále jen „</w:t>
      </w:r>
      <w:r w:rsidRPr="009876B9">
        <w:rPr>
          <w:rFonts w:cs="Arial"/>
          <w:b/>
          <w:szCs w:val="20"/>
        </w:rPr>
        <w:t>zadavatel</w:t>
      </w:r>
      <w:r w:rsidRPr="009876B9">
        <w:rPr>
          <w:rFonts w:cs="Arial"/>
          <w:szCs w:val="20"/>
        </w:rPr>
        <w:t>“ nebo „</w:t>
      </w:r>
      <w:r w:rsidRPr="009876B9">
        <w:rPr>
          <w:rFonts w:cs="Arial"/>
          <w:b/>
          <w:szCs w:val="20"/>
        </w:rPr>
        <w:t>MPSV</w:t>
      </w:r>
      <w:r w:rsidRPr="009876B9">
        <w:rPr>
          <w:rFonts w:cs="Arial"/>
          <w:szCs w:val="20"/>
        </w:rPr>
        <w:t>“)</w:t>
      </w:r>
    </w:p>
    <w:p w14:paraId="484A629C" w14:textId="77777777" w:rsidR="00C57D08" w:rsidRPr="009876B9" w:rsidRDefault="00C57D08" w:rsidP="003579A4">
      <w:pPr>
        <w:tabs>
          <w:tab w:val="left" w:pos="0"/>
        </w:tabs>
        <w:spacing w:line="280" w:lineRule="atLeast"/>
        <w:rPr>
          <w:rFonts w:cs="Arial"/>
          <w:szCs w:val="20"/>
        </w:rPr>
      </w:pPr>
    </w:p>
    <w:p w14:paraId="45E2E8CA" w14:textId="77777777" w:rsidR="007E01BC" w:rsidRDefault="007E01BC" w:rsidP="003579A4">
      <w:pPr>
        <w:tabs>
          <w:tab w:val="left" w:pos="0"/>
        </w:tabs>
        <w:spacing w:line="280" w:lineRule="atLeast"/>
        <w:rPr>
          <w:rFonts w:cs="Arial"/>
          <w:szCs w:val="20"/>
          <w:u w:val="single"/>
        </w:rPr>
      </w:pPr>
    </w:p>
    <w:p w14:paraId="55A2A876" w14:textId="77777777" w:rsidR="007246AC" w:rsidRDefault="007246AC" w:rsidP="003579A4">
      <w:pPr>
        <w:tabs>
          <w:tab w:val="left" w:pos="0"/>
        </w:tabs>
        <w:spacing w:line="280" w:lineRule="atLeast"/>
        <w:rPr>
          <w:rFonts w:cs="Arial"/>
          <w:szCs w:val="20"/>
          <w:u w:val="single"/>
        </w:rPr>
      </w:pPr>
    </w:p>
    <w:p w14:paraId="484A629D" w14:textId="0C08BA62" w:rsidR="003579A4" w:rsidRPr="009876B9" w:rsidRDefault="003579A4" w:rsidP="003579A4">
      <w:pPr>
        <w:tabs>
          <w:tab w:val="left" w:pos="0"/>
        </w:tabs>
        <w:spacing w:line="280" w:lineRule="atLeast"/>
        <w:rPr>
          <w:rFonts w:cs="Arial"/>
          <w:szCs w:val="20"/>
          <w:u w:val="single"/>
        </w:rPr>
      </w:pPr>
      <w:r w:rsidRPr="009876B9">
        <w:rPr>
          <w:rFonts w:cs="Arial"/>
          <w:szCs w:val="20"/>
          <w:u w:val="single"/>
        </w:rPr>
        <w:t xml:space="preserve">Osoba oprávněná </w:t>
      </w:r>
      <w:r w:rsidR="00F13E6E" w:rsidRPr="009876B9">
        <w:rPr>
          <w:rFonts w:cs="Arial"/>
          <w:szCs w:val="20"/>
          <w:u w:val="single"/>
        </w:rPr>
        <w:t>zastupovat</w:t>
      </w:r>
      <w:r w:rsidRPr="009876B9">
        <w:rPr>
          <w:rFonts w:cs="Arial"/>
          <w:szCs w:val="20"/>
          <w:u w:val="single"/>
        </w:rPr>
        <w:t xml:space="preserve"> zadavatele</w:t>
      </w:r>
      <w:r w:rsidR="007E01BC">
        <w:rPr>
          <w:rFonts w:cs="Arial"/>
          <w:szCs w:val="20"/>
          <w:u w:val="single"/>
        </w:rPr>
        <w:t>:</w:t>
      </w:r>
    </w:p>
    <w:p w14:paraId="1768962A" w14:textId="054198CA" w:rsidR="009F51EE" w:rsidRPr="009F51EE" w:rsidRDefault="007E01BC" w:rsidP="009F51EE">
      <w:pPr>
        <w:tabs>
          <w:tab w:val="left" w:pos="0"/>
        </w:tabs>
        <w:spacing w:before="120" w:line="280" w:lineRule="atLeast"/>
        <w:rPr>
          <w:rFonts w:cs="Arial"/>
          <w:szCs w:val="20"/>
        </w:rPr>
      </w:pPr>
      <w:r>
        <w:rPr>
          <w:rFonts w:cs="Arial"/>
          <w:szCs w:val="20"/>
        </w:rPr>
        <w:t xml:space="preserve">Robin Povšík, náměstek pro řízení </w:t>
      </w:r>
      <w:r w:rsidR="002F7F3E">
        <w:rPr>
          <w:rFonts w:cs="Arial"/>
          <w:szCs w:val="20"/>
        </w:rPr>
        <w:t>sekce řízení úřadu</w:t>
      </w:r>
    </w:p>
    <w:p w14:paraId="5195FBEC" w14:textId="77777777" w:rsidR="003739AA" w:rsidRDefault="003739AA" w:rsidP="00C119D0">
      <w:pPr>
        <w:tabs>
          <w:tab w:val="left" w:pos="0"/>
        </w:tabs>
        <w:spacing w:before="120" w:line="280" w:lineRule="atLeast"/>
        <w:rPr>
          <w:rFonts w:cs="Arial"/>
          <w:szCs w:val="20"/>
          <w:u w:val="single"/>
        </w:rPr>
      </w:pPr>
    </w:p>
    <w:p w14:paraId="484A629F" w14:textId="30AEF695" w:rsidR="00C57D08" w:rsidRPr="009876B9" w:rsidRDefault="007E01BC" w:rsidP="00C119D0">
      <w:pPr>
        <w:tabs>
          <w:tab w:val="left" w:pos="0"/>
        </w:tabs>
        <w:spacing w:before="120" w:line="280" w:lineRule="atLeast"/>
        <w:rPr>
          <w:rFonts w:cs="Arial"/>
          <w:szCs w:val="20"/>
          <w:u w:val="single"/>
        </w:rPr>
      </w:pPr>
      <w:r>
        <w:rPr>
          <w:rFonts w:cs="Arial"/>
          <w:szCs w:val="20"/>
          <w:u w:val="single"/>
        </w:rPr>
        <w:t>Kontaktní osoba zadavatele:</w:t>
      </w:r>
    </w:p>
    <w:p w14:paraId="02F36733" w14:textId="1E0C8D1F" w:rsidR="007E01BC" w:rsidRDefault="006D5C68" w:rsidP="009F51EE">
      <w:pPr>
        <w:spacing w:before="60" w:line="280" w:lineRule="atLeast"/>
        <w:jc w:val="left"/>
        <w:rPr>
          <w:rFonts w:cs="Arial"/>
          <w:snapToGrid w:val="0"/>
          <w:szCs w:val="20"/>
        </w:rPr>
      </w:pPr>
      <w:r>
        <w:rPr>
          <w:rFonts w:cs="Arial"/>
          <w:snapToGrid w:val="0"/>
          <w:szCs w:val="20"/>
        </w:rPr>
        <w:t>Mgr. Veronika</w:t>
      </w:r>
      <w:r w:rsidR="007E01BC">
        <w:rPr>
          <w:rFonts w:cs="Arial"/>
          <w:snapToGrid w:val="0"/>
          <w:szCs w:val="20"/>
        </w:rPr>
        <w:t xml:space="preserve"> Mesarčová</w:t>
      </w:r>
      <w:r w:rsidR="00F05A8A" w:rsidRPr="00FE78B4">
        <w:rPr>
          <w:rFonts w:cs="Arial"/>
          <w:snapToGrid w:val="0"/>
          <w:szCs w:val="20"/>
        </w:rPr>
        <w:br/>
      </w:r>
      <w:hyperlink r:id="rId14" w:history="1">
        <w:r w:rsidR="007E01BC" w:rsidRPr="00EB4C44">
          <w:rPr>
            <w:rStyle w:val="Hypertextovodkaz"/>
            <w:rFonts w:ascii="Arial" w:hAnsi="Arial" w:cs="Arial"/>
            <w:snapToGrid w:val="0"/>
            <w:szCs w:val="20"/>
          </w:rPr>
          <w:t>veronika.mesarcova@mpsv.cz</w:t>
        </w:r>
      </w:hyperlink>
    </w:p>
    <w:p w14:paraId="0845A77D" w14:textId="06CA0110" w:rsidR="00F05A8A" w:rsidRPr="00FE78B4" w:rsidRDefault="007E01BC" w:rsidP="009F51EE">
      <w:pPr>
        <w:spacing w:before="60" w:line="280" w:lineRule="atLeast"/>
        <w:jc w:val="left"/>
        <w:rPr>
          <w:rFonts w:cs="Arial"/>
          <w:snapToGrid w:val="0"/>
          <w:szCs w:val="20"/>
        </w:rPr>
      </w:pPr>
      <w:r>
        <w:rPr>
          <w:rFonts w:cs="Arial"/>
          <w:snapToGrid w:val="0"/>
          <w:szCs w:val="20"/>
        </w:rPr>
        <w:t>+ 420</w:t>
      </w:r>
      <w:r w:rsidRPr="007E01BC">
        <w:rPr>
          <w:rFonts w:cs="Arial"/>
          <w:snapToGrid w:val="0"/>
          <w:szCs w:val="20"/>
        </w:rPr>
        <w:t xml:space="preserve"> 221 92 2130</w:t>
      </w:r>
      <w:r w:rsidR="00F05A8A" w:rsidRPr="00FE78B4">
        <w:rPr>
          <w:rFonts w:cs="Arial"/>
          <w:snapToGrid w:val="0"/>
          <w:szCs w:val="20"/>
        </w:rPr>
        <w:br/>
      </w:r>
    </w:p>
    <w:p w14:paraId="1B941765" w14:textId="77777777" w:rsidR="00C64A4E" w:rsidRDefault="00C64A4E" w:rsidP="00333F6A">
      <w:pPr>
        <w:pStyle w:val="Obsah1"/>
        <w:rPr>
          <w:u w:val="single"/>
        </w:rPr>
      </w:pPr>
    </w:p>
    <w:p w14:paraId="63CEE075" w14:textId="1285D168" w:rsidR="00333F6A" w:rsidRPr="007246AC" w:rsidRDefault="00333F6A" w:rsidP="00333F6A">
      <w:pPr>
        <w:pStyle w:val="Obsah1"/>
        <w:rPr>
          <w:u w:val="single"/>
        </w:rPr>
      </w:pPr>
      <w:r w:rsidRPr="007246AC">
        <w:rPr>
          <w:u w:val="single"/>
        </w:rPr>
        <w:lastRenderedPageBreak/>
        <w:t>OBSAH</w:t>
      </w:r>
    </w:p>
    <w:p w14:paraId="69F3930D" w14:textId="77777777" w:rsidR="00980BE3" w:rsidRPr="00980BE3" w:rsidRDefault="00A749C4">
      <w:pPr>
        <w:pStyle w:val="Obsah1"/>
        <w:rPr>
          <w:rFonts w:eastAsiaTheme="minorEastAsia"/>
          <w:b w:val="0"/>
          <w:bCs w:val="0"/>
          <w:caps w:val="0"/>
          <w:noProof/>
          <w:sz w:val="22"/>
          <w:szCs w:val="22"/>
        </w:rPr>
      </w:pPr>
      <w:r w:rsidRPr="00BE5961">
        <w:rPr>
          <w:b w:val="0"/>
          <w:color w:val="FF0000"/>
        </w:rPr>
        <w:fldChar w:fldCharType="begin"/>
      </w:r>
      <w:r w:rsidRPr="00BE5961">
        <w:rPr>
          <w:b w:val="0"/>
          <w:color w:val="FF0000"/>
        </w:rPr>
        <w:instrText xml:space="preserve"> TOC \h \z \t "Nadpis 1;1" </w:instrText>
      </w:r>
      <w:r w:rsidRPr="00BE5961">
        <w:rPr>
          <w:b w:val="0"/>
          <w:color w:val="FF0000"/>
        </w:rPr>
        <w:fldChar w:fldCharType="separate"/>
      </w:r>
      <w:hyperlink w:anchor="_Toc448768040" w:history="1">
        <w:r w:rsidR="00980BE3" w:rsidRPr="00980BE3">
          <w:rPr>
            <w:rStyle w:val="Hypertextovodkaz"/>
            <w:rFonts w:ascii="Arial" w:hAnsi="Arial" w:cs="Arial"/>
            <w:noProof/>
          </w:rPr>
          <w:t>1.</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Klasifikace předmětu plnění veřejné zakázky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_Toc448768040 \h </w:instrText>
        </w:r>
        <w:r w:rsidR="00980BE3" w:rsidRPr="00980BE3">
          <w:rPr>
            <w:noProof/>
            <w:webHidden/>
          </w:rPr>
        </w:r>
        <w:r w:rsidR="00980BE3" w:rsidRPr="00980BE3">
          <w:rPr>
            <w:noProof/>
            <w:webHidden/>
          </w:rPr>
          <w:fldChar w:fldCharType="separate"/>
        </w:r>
        <w:r w:rsidR="0021290D">
          <w:rPr>
            <w:noProof/>
            <w:webHidden/>
          </w:rPr>
          <w:t>3</w:t>
        </w:r>
        <w:r w:rsidR="00980BE3" w:rsidRPr="00980BE3">
          <w:rPr>
            <w:noProof/>
            <w:webHidden/>
          </w:rPr>
          <w:fldChar w:fldCharType="end"/>
        </w:r>
      </w:hyperlink>
    </w:p>
    <w:p w14:paraId="405D4C10" w14:textId="77777777" w:rsidR="00980BE3" w:rsidRPr="00980BE3" w:rsidRDefault="0021290D">
      <w:pPr>
        <w:pStyle w:val="Obsah1"/>
        <w:rPr>
          <w:rFonts w:eastAsiaTheme="minorEastAsia"/>
          <w:b w:val="0"/>
          <w:bCs w:val="0"/>
          <w:caps w:val="0"/>
          <w:noProof/>
          <w:sz w:val="22"/>
          <w:szCs w:val="22"/>
        </w:rPr>
      </w:pPr>
      <w:hyperlink w:anchor="_Toc448768041" w:history="1">
        <w:r w:rsidR="00980BE3" w:rsidRPr="00980BE3">
          <w:rPr>
            <w:rStyle w:val="Hypertextovodkaz"/>
            <w:rFonts w:ascii="Arial" w:hAnsi="Arial" w:cs="Arial"/>
            <w:noProof/>
          </w:rPr>
          <w:t>2.</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Požadavky na varianty nabídky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_Toc448768041 \h </w:instrText>
        </w:r>
        <w:r w:rsidR="00980BE3" w:rsidRPr="00980BE3">
          <w:rPr>
            <w:noProof/>
            <w:webHidden/>
          </w:rPr>
        </w:r>
        <w:r w:rsidR="00980BE3" w:rsidRPr="00980BE3">
          <w:rPr>
            <w:noProof/>
            <w:webHidden/>
          </w:rPr>
          <w:fldChar w:fldCharType="separate"/>
        </w:r>
        <w:r>
          <w:rPr>
            <w:noProof/>
            <w:webHidden/>
          </w:rPr>
          <w:t>7</w:t>
        </w:r>
        <w:r w:rsidR="00980BE3" w:rsidRPr="00980BE3">
          <w:rPr>
            <w:noProof/>
            <w:webHidden/>
          </w:rPr>
          <w:fldChar w:fldCharType="end"/>
        </w:r>
      </w:hyperlink>
    </w:p>
    <w:p w14:paraId="563BE2B2" w14:textId="77777777" w:rsidR="00980BE3" w:rsidRPr="00980BE3" w:rsidRDefault="0021290D">
      <w:pPr>
        <w:pStyle w:val="Obsah1"/>
        <w:rPr>
          <w:rFonts w:eastAsiaTheme="minorEastAsia"/>
          <w:b w:val="0"/>
          <w:bCs w:val="0"/>
          <w:caps w:val="0"/>
          <w:noProof/>
          <w:sz w:val="22"/>
          <w:szCs w:val="22"/>
        </w:rPr>
      </w:pPr>
      <w:hyperlink w:anchor="_Toc448768042" w:history="1">
        <w:r w:rsidR="00980BE3" w:rsidRPr="00980BE3">
          <w:rPr>
            <w:rStyle w:val="Hypertextovodkaz"/>
            <w:rFonts w:ascii="Arial" w:hAnsi="Arial" w:cs="Arial"/>
            <w:noProof/>
          </w:rPr>
          <w:t>3.</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Doba a místo plnění veřejné zakázky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_Toc448768042 \h </w:instrText>
        </w:r>
        <w:r w:rsidR="00980BE3" w:rsidRPr="00980BE3">
          <w:rPr>
            <w:noProof/>
            <w:webHidden/>
          </w:rPr>
        </w:r>
        <w:r w:rsidR="00980BE3" w:rsidRPr="00980BE3">
          <w:rPr>
            <w:noProof/>
            <w:webHidden/>
          </w:rPr>
          <w:fldChar w:fldCharType="separate"/>
        </w:r>
        <w:r>
          <w:rPr>
            <w:noProof/>
            <w:webHidden/>
          </w:rPr>
          <w:t>7</w:t>
        </w:r>
        <w:r w:rsidR="00980BE3" w:rsidRPr="00980BE3">
          <w:rPr>
            <w:noProof/>
            <w:webHidden/>
          </w:rPr>
          <w:fldChar w:fldCharType="end"/>
        </w:r>
      </w:hyperlink>
    </w:p>
    <w:p w14:paraId="52749B2F" w14:textId="77777777" w:rsidR="00980BE3" w:rsidRPr="00980BE3" w:rsidRDefault="0021290D">
      <w:pPr>
        <w:pStyle w:val="Obsah1"/>
        <w:rPr>
          <w:rFonts w:eastAsiaTheme="minorEastAsia"/>
          <w:b w:val="0"/>
          <w:bCs w:val="0"/>
          <w:caps w:val="0"/>
          <w:noProof/>
          <w:sz w:val="22"/>
          <w:szCs w:val="22"/>
        </w:rPr>
      </w:pPr>
      <w:hyperlink w:anchor="_Toc448768043" w:history="1">
        <w:r w:rsidR="00980BE3" w:rsidRPr="00980BE3">
          <w:rPr>
            <w:rStyle w:val="Hypertextovodkaz"/>
            <w:rFonts w:ascii="Arial" w:hAnsi="Arial" w:cs="Arial"/>
            <w:noProof/>
          </w:rPr>
          <w:t>4.</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POŽADAVKY NA způsob zpracování nabídkové ceny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_Toc448768043 \h </w:instrText>
        </w:r>
        <w:r w:rsidR="00980BE3" w:rsidRPr="00980BE3">
          <w:rPr>
            <w:noProof/>
            <w:webHidden/>
          </w:rPr>
        </w:r>
        <w:r w:rsidR="00980BE3" w:rsidRPr="00980BE3">
          <w:rPr>
            <w:noProof/>
            <w:webHidden/>
          </w:rPr>
          <w:fldChar w:fldCharType="separate"/>
        </w:r>
        <w:r>
          <w:rPr>
            <w:noProof/>
            <w:webHidden/>
          </w:rPr>
          <w:t>8</w:t>
        </w:r>
        <w:r w:rsidR="00980BE3" w:rsidRPr="00980BE3">
          <w:rPr>
            <w:noProof/>
            <w:webHidden/>
          </w:rPr>
          <w:fldChar w:fldCharType="end"/>
        </w:r>
      </w:hyperlink>
    </w:p>
    <w:p w14:paraId="5E722FB7" w14:textId="77777777" w:rsidR="00980BE3" w:rsidRPr="00980BE3" w:rsidRDefault="0021290D">
      <w:pPr>
        <w:pStyle w:val="Obsah1"/>
        <w:rPr>
          <w:rFonts w:eastAsiaTheme="minorEastAsia"/>
          <w:b w:val="0"/>
          <w:bCs w:val="0"/>
          <w:caps w:val="0"/>
          <w:noProof/>
          <w:sz w:val="22"/>
          <w:szCs w:val="22"/>
        </w:rPr>
      </w:pPr>
      <w:hyperlink w:anchor="_Toc448768044" w:history="1">
        <w:r w:rsidR="00980BE3" w:rsidRPr="00980BE3">
          <w:rPr>
            <w:rStyle w:val="Hypertextovodkaz"/>
            <w:rFonts w:ascii="Arial" w:hAnsi="Arial" w:cs="Arial"/>
            <w:noProof/>
          </w:rPr>
          <w:t>5.</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NÁVRH SMLOUVY, platební a Obchodní podmínky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_Toc448768044 \h </w:instrText>
        </w:r>
        <w:r w:rsidR="00980BE3" w:rsidRPr="00980BE3">
          <w:rPr>
            <w:noProof/>
            <w:webHidden/>
          </w:rPr>
        </w:r>
        <w:r w:rsidR="00980BE3" w:rsidRPr="00980BE3">
          <w:rPr>
            <w:noProof/>
            <w:webHidden/>
          </w:rPr>
          <w:fldChar w:fldCharType="separate"/>
        </w:r>
        <w:r>
          <w:rPr>
            <w:noProof/>
            <w:webHidden/>
          </w:rPr>
          <w:t>9</w:t>
        </w:r>
        <w:r w:rsidR="00980BE3" w:rsidRPr="00980BE3">
          <w:rPr>
            <w:noProof/>
            <w:webHidden/>
          </w:rPr>
          <w:fldChar w:fldCharType="end"/>
        </w:r>
      </w:hyperlink>
    </w:p>
    <w:p w14:paraId="5D9D70EC" w14:textId="77777777" w:rsidR="00980BE3" w:rsidRPr="00980BE3" w:rsidRDefault="0021290D">
      <w:pPr>
        <w:pStyle w:val="Obsah1"/>
        <w:rPr>
          <w:rFonts w:eastAsiaTheme="minorEastAsia"/>
          <w:b w:val="0"/>
          <w:bCs w:val="0"/>
          <w:caps w:val="0"/>
          <w:noProof/>
          <w:sz w:val="22"/>
          <w:szCs w:val="22"/>
        </w:rPr>
      </w:pPr>
      <w:hyperlink w:anchor="_Toc448768045" w:history="1">
        <w:r w:rsidR="00980BE3" w:rsidRPr="00980BE3">
          <w:rPr>
            <w:rStyle w:val="Hypertextovodkaz"/>
            <w:rFonts w:ascii="Arial" w:hAnsi="Arial" w:cs="Arial"/>
            <w:noProof/>
          </w:rPr>
          <w:t>6.</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Jiné požadavky zadavatele na plnění veřejné zakázky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_Toc448768045 \h </w:instrText>
        </w:r>
        <w:r w:rsidR="00980BE3" w:rsidRPr="00980BE3">
          <w:rPr>
            <w:noProof/>
            <w:webHidden/>
          </w:rPr>
        </w:r>
        <w:r w:rsidR="00980BE3" w:rsidRPr="00980BE3">
          <w:rPr>
            <w:noProof/>
            <w:webHidden/>
          </w:rPr>
          <w:fldChar w:fldCharType="separate"/>
        </w:r>
        <w:r>
          <w:rPr>
            <w:noProof/>
            <w:webHidden/>
          </w:rPr>
          <w:t>9</w:t>
        </w:r>
        <w:r w:rsidR="00980BE3" w:rsidRPr="00980BE3">
          <w:rPr>
            <w:noProof/>
            <w:webHidden/>
          </w:rPr>
          <w:fldChar w:fldCharType="end"/>
        </w:r>
      </w:hyperlink>
    </w:p>
    <w:p w14:paraId="7C01E7B8" w14:textId="77777777" w:rsidR="00980BE3" w:rsidRPr="00980BE3" w:rsidRDefault="0021290D">
      <w:pPr>
        <w:pStyle w:val="Obsah1"/>
        <w:rPr>
          <w:rFonts w:eastAsiaTheme="minorEastAsia"/>
          <w:b w:val="0"/>
          <w:bCs w:val="0"/>
          <w:caps w:val="0"/>
          <w:noProof/>
          <w:sz w:val="22"/>
          <w:szCs w:val="22"/>
        </w:rPr>
      </w:pPr>
      <w:hyperlink w:anchor="_Toc448768046" w:history="1">
        <w:r w:rsidR="00980BE3" w:rsidRPr="00980BE3">
          <w:rPr>
            <w:rStyle w:val="Hypertextovodkaz"/>
            <w:rFonts w:ascii="Arial" w:hAnsi="Arial" w:cs="Arial"/>
            <w:noProof/>
          </w:rPr>
          <w:t>7.</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Způsob hodnocení nabídek</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_Toc448768046 \h </w:instrText>
        </w:r>
        <w:r w:rsidR="00980BE3" w:rsidRPr="00980BE3">
          <w:rPr>
            <w:noProof/>
            <w:webHidden/>
          </w:rPr>
        </w:r>
        <w:r w:rsidR="00980BE3" w:rsidRPr="00980BE3">
          <w:rPr>
            <w:noProof/>
            <w:webHidden/>
          </w:rPr>
          <w:fldChar w:fldCharType="separate"/>
        </w:r>
        <w:r>
          <w:rPr>
            <w:noProof/>
            <w:webHidden/>
          </w:rPr>
          <w:t>11</w:t>
        </w:r>
        <w:r w:rsidR="00980BE3" w:rsidRPr="00980BE3">
          <w:rPr>
            <w:noProof/>
            <w:webHidden/>
          </w:rPr>
          <w:fldChar w:fldCharType="end"/>
        </w:r>
      </w:hyperlink>
    </w:p>
    <w:p w14:paraId="702383D0" w14:textId="77777777" w:rsidR="00980BE3" w:rsidRPr="00980BE3" w:rsidRDefault="0021290D">
      <w:pPr>
        <w:pStyle w:val="Obsah1"/>
        <w:rPr>
          <w:rFonts w:eastAsiaTheme="minorEastAsia"/>
          <w:b w:val="0"/>
          <w:bCs w:val="0"/>
          <w:caps w:val="0"/>
          <w:noProof/>
          <w:sz w:val="22"/>
          <w:szCs w:val="22"/>
        </w:rPr>
      </w:pPr>
      <w:hyperlink w:anchor="_Toc448768047" w:history="1">
        <w:r w:rsidR="00980BE3" w:rsidRPr="00980BE3">
          <w:rPr>
            <w:rStyle w:val="Hypertextovodkaz"/>
            <w:rFonts w:ascii="Arial" w:hAnsi="Arial" w:cs="Arial"/>
            <w:noProof/>
          </w:rPr>
          <w:t>8.</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POskytnuTí jistoty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_Toc448768047 \h </w:instrText>
        </w:r>
        <w:r w:rsidR="00980BE3" w:rsidRPr="00980BE3">
          <w:rPr>
            <w:noProof/>
            <w:webHidden/>
          </w:rPr>
        </w:r>
        <w:r w:rsidR="00980BE3" w:rsidRPr="00980BE3">
          <w:rPr>
            <w:noProof/>
            <w:webHidden/>
          </w:rPr>
          <w:fldChar w:fldCharType="separate"/>
        </w:r>
        <w:r>
          <w:rPr>
            <w:noProof/>
            <w:webHidden/>
          </w:rPr>
          <w:t>12</w:t>
        </w:r>
        <w:r w:rsidR="00980BE3" w:rsidRPr="00980BE3">
          <w:rPr>
            <w:noProof/>
            <w:webHidden/>
          </w:rPr>
          <w:fldChar w:fldCharType="end"/>
        </w:r>
      </w:hyperlink>
    </w:p>
    <w:p w14:paraId="1D84BA13" w14:textId="77777777" w:rsidR="00980BE3" w:rsidRPr="00980BE3" w:rsidRDefault="0021290D">
      <w:pPr>
        <w:pStyle w:val="Obsah1"/>
        <w:rPr>
          <w:rFonts w:eastAsiaTheme="minorEastAsia"/>
          <w:b w:val="0"/>
          <w:bCs w:val="0"/>
          <w:caps w:val="0"/>
          <w:noProof/>
          <w:sz w:val="22"/>
          <w:szCs w:val="22"/>
        </w:rPr>
      </w:pPr>
      <w:hyperlink w:anchor="_Toc448768048" w:history="1">
        <w:r w:rsidR="00980BE3" w:rsidRPr="00980BE3">
          <w:rPr>
            <w:rStyle w:val="Hypertextovodkaz"/>
            <w:rFonts w:ascii="Arial" w:hAnsi="Arial" w:cs="Arial"/>
            <w:noProof/>
          </w:rPr>
          <w:t>9.</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Pokyny pro zpracování nabídky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_Toc448768048 \h </w:instrText>
        </w:r>
        <w:r w:rsidR="00980BE3" w:rsidRPr="00980BE3">
          <w:rPr>
            <w:noProof/>
            <w:webHidden/>
          </w:rPr>
        </w:r>
        <w:r w:rsidR="00980BE3" w:rsidRPr="00980BE3">
          <w:rPr>
            <w:noProof/>
            <w:webHidden/>
          </w:rPr>
          <w:fldChar w:fldCharType="separate"/>
        </w:r>
        <w:r>
          <w:rPr>
            <w:noProof/>
            <w:webHidden/>
          </w:rPr>
          <w:t>14</w:t>
        </w:r>
        <w:r w:rsidR="00980BE3" w:rsidRPr="00980BE3">
          <w:rPr>
            <w:noProof/>
            <w:webHidden/>
          </w:rPr>
          <w:fldChar w:fldCharType="end"/>
        </w:r>
      </w:hyperlink>
    </w:p>
    <w:p w14:paraId="07E339F5" w14:textId="77777777" w:rsidR="00980BE3" w:rsidRPr="00980BE3" w:rsidRDefault="0021290D">
      <w:pPr>
        <w:pStyle w:val="Obsah1"/>
        <w:rPr>
          <w:rFonts w:eastAsiaTheme="minorEastAsia"/>
          <w:b w:val="0"/>
          <w:bCs w:val="0"/>
          <w:caps w:val="0"/>
          <w:noProof/>
          <w:sz w:val="22"/>
          <w:szCs w:val="22"/>
        </w:rPr>
      </w:pPr>
      <w:hyperlink w:anchor="_Toc448768049" w:history="1">
        <w:r w:rsidR="00980BE3" w:rsidRPr="00980BE3">
          <w:rPr>
            <w:rStyle w:val="Hypertextovodkaz"/>
            <w:rFonts w:ascii="Arial" w:hAnsi="Arial" w:cs="Arial"/>
            <w:noProof/>
          </w:rPr>
          <w:t>10.</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zadávací dokumentace a podmínky přístupu či poskytnutí zadávací dokumentace</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_Toc448768049 \h </w:instrText>
        </w:r>
        <w:r w:rsidR="00980BE3" w:rsidRPr="00980BE3">
          <w:rPr>
            <w:noProof/>
            <w:webHidden/>
          </w:rPr>
        </w:r>
        <w:r w:rsidR="00980BE3" w:rsidRPr="00980BE3">
          <w:rPr>
            <w:noProof/>
            <w:webHidden/>
          </w:rPr>
          <w:fldChar w:fldCharType="separate"/>
        </w:r>
        <w:r>
          <w:rPr>
            <w:noProof/>
            <w:webHidden/>
          </w:rPr>
          <w:t>15</w:t>
        </w:r>
        <w:r w:rsidR="00980BE3" w:rsidRPr="00980BE3">
          <w:rPr>
            <w:noProof/>
            <w:webHidden/>
          </w:rPr>
          <w:fldChar w:fldCharType="end"/>
        </w:r>
      </w:hyperlink>
    </w:p>
    <w:p w14:paraId="33331152" w14:textId="77777777" w:rsidR="00980BE3" w:rsidRPr="00980BE3" w:rsidRDefault="0021290D">
      <w:pPr>
        <w:pStyle w:val="Obsah1"/>
        <w:rPr>
          <w:rFonts w:eastAsiaTheme="minorEastAsia"/>
          <w:b w:val="0"/>
          <w:bCs w:val="0"/>
          <w:caps w:val="0"/>
          <w:noProof/>
          <w:sz w:val="22"/>
          <w:szCs w:val="22"/>
        </w:rPr>
      </w:pPr>
      <w:hyperlink w:anchor="_Toc448768050" w:history="1">
        <w:r w:rsidR="00980BE3" w:rsidRPr="00980BE3">
          <w:rPr>
            <w:rStyle w:val="Hypertextovodkaz"/>
            <w:rFonts w:ascii="Arial" w:hAnsi="Arial" w:cs="Arial"/>
            <w:noProof/>
          </w:rPr>
          <w:t>11.</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DODATEČNÉ INFORMACE K ZADÁVACÍM PODMÍNKÁM a prohlídka místa plnění</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_Toc448768050 \h </w:instrText>
        </w:r>
        <w:r w:rsidR="00980BE3" w:rsidRPr="00980BE3">
          <w:rPr>
            <w:noProof/>
            <w:webHidden/>
          </w:rPr>
        </w:r>
        <w:r w:rsidR="00980BE3" w:rsidRPr="00980BE3">
          <w:rPr>
            <w:noProof/>
            <w:webHidden/>
          </w:rPr>
          <w:fldChar w:fldCharType="separate"/>
        </w:r>
        <w:r>
          <w:rPr>
            <w:noProof/>
            <w:webHidden/>
          </w:rPr>
          <w:t>15</w:t>
        </w:r>
        <w:r w:rsidR="00980BE3" w:rsidRPr="00980BE3">
          <w:rPr>
            <w:noProof/>
            <w:webHidden/>
          </w:rPr>
          <w:fldChar w:fldCharType="end"/>
        </w:r>
      </w:hyperlink>
    </w:p>
    <w:p w14:paraId="492C3BCC" w14:textId="77777777" w:rsidR="00980BE3" w:rsidRPr="00980BE3" w:rsidRDefault="0021290D">
      <w:pPr>
        <w:pStyle w:val="Obsah1"/>
        <w:rPr>
          <w:rFonts w:eastAsiaTheme="minorEastAsia"/>
          <w:b w:val="0"/>
          <w:bCs w:val="0"/>
          <w:caps w:val="0"/>
          <w:noProof/>
          <w:sz w:val="22"/>
          <w:szCs w:val="22"/>
        </w:rPr>
      </w:pPr>
      <w:hyperlink w:anchor="_Toc448768051" w:history="1">
        <w:r w:rsidR="00980BE3" w:rsidRPr="00980BE3">
          <w:rPr>
            <w:rStyle w:val="Hypertextovodkaz"/>
            <w:rFonts w:ascii="Arial" w:hAnsi="Arial" w:cs="Arial"/>
            <w:noProof/>
          </w:rPr>
          <w:t>12.</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Lhůta, místo a způsob pro podání nabídek</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_Toc448768051 \h </w:instrText>
        </w:r>
        <w:r w:rsidR="00980BE3" w:rsidRPr="00980BE3">
          <w:rPr>
            <w:noProof/>
            <w:webHidden/>
          </w:rPr>
        </w:r>
        <w:r w:rsidR="00980BE3" w:rsidRPr="00980BE3">
          <w:rPr>
            <w:noProof/>
            <w:webHidden/>
          </w:rPr>
          <w:fldChar w:fldCharType="separate"/>
        </w:r>
        <w:r>
          <w:rPr>
            <w:noProof/>
            <w:webHidden/>
          </w:rPr>
          <w:t>16</w:t>
        </w:r>
        <w:r w:rsidR="00980BE3" w:rsidRPr="00980BE3">
          <w:rPr>
            <w:noProof/>
            <w:webHidden/>
          </w:rPr>
          <w:fldChar w:fldCharType="end"/>
        </w:r>
      </w:hyperlink>
    </w:p>
    <w:p w14:paraId="40FEE61D" w14:textId="77777777" w:rsidR="00980BE3" w:rsidRPr="00980BE3" w:rsidRDefault="0021290D">
      <w:pPr>
        <w:pStyle w:val="Obsah1"/>
        <w:rPr>
          <w:rFonts w:eastAsiaTheme="minorEastAsia"/>
          <w:b w:val="0"/>
          <w:bCs w:val="0"/>
          <w:caps w:val="0"/>
          <w:noProof/>
          <w:sz w:val="22"/>
          <w:szCs w:val="22"/>
        </w:rPr>
      </w:pPr>
      <w:hyperlink w:anchor="_Toc448768052" w:history="1">
        <w:r w:rsidR="00980BE3" w:rsidRPr="00980BE3">
          <w:rPr>
            <w:rStyle w:val="Hypertextovodkaz"/>
            <w:rFonts w:ascii="Arial" w:hAnsi="Arial" w:cs="Arial"/>
            <w:noProof/>
          </w:rPr>
          <w:t>13.</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Termín otevírání obálek s nabídkami</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_Toc448768052 \h </w:instrText>
        </w:r>
        <w:r w:rsidR="00980BE3" w:rsidRPr="00980BE3">
          <w:rPr>
            <w:noProof/>
            <w:webHidden/>
          </w:rPr>
        </w:r>
        <w:r w:rsidR="00980BE3" w:rsidRPr="00980BE3">
          <w:rPr>
            <w:noProof/>
            <w:webHidden/>
          </w:rPr>
          <w:fldChar w:fldCharType="separate"/>
        </w:r>
        <w:r>
          <w:rPr>
            <w:noProof/>
            <w:webHidden/>
          </w:rPr>
          <w:t>18</w:t>
        </w:r>
        <w:r w:rsidR="00980BE3" w:rsidRPr="00980BE3">
          <w:rPr>
            <w:noProof/>
            <w:webHidden/>
          </w:rPr>
          <w:fldChar w:fldCharType="end"/>
        </w:r>
      </w:hyperlink>
    </w:p>
    <w:p w14:paraId="0DCEBAAF" w14:textId="77777777" w:rsidR="00980BE3" w:rsidRPr="00980BE3" w:rsidRDefault="0021290D">
      <w:pPr>
        <w:pStyle w:val="Obsah1"/>
        <w:rPr>
          <w:rFonts w:eastAsiaTheme="minorEastAsia"/>
          <w:b w:val="0"/>
          <w:bCs w:val="0"/>
          <w:caps w:val="0"/>
          <w:noProof/>
          <w:sz w:val="22"/>
          <w:szCs w:val="22"/>
        </w:rPr>
      </w:pPr>
      <w:hyperlink w:anchor="_Toc448768053" w:history="1">
        <w:r w:rsidR="00980BE3" w:rsidRPr="00980BE3">
          <w:rPr>
            <w:rStyle w:val="Hypertextovodkaz"/>
            <w:rFonts w:ascii="Arial" w:hAnsi="Arial" w:cs="Arial"/>
            <w:noProof/>
          </w:rPr>
          <w:t>14.</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Zadávací lhůta (lhůta, po kterou jsou uchazeči svými nabídkami vázáni)</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_Toc448768053 \h </w:instrText>
        </w:r>
        <w:r w:rsidR="00980BE3" w:rsidRPr="00980BE3">
          <w:rPr>
            <w:noProof/>
            <w:webHidden/>
          </w:rPr>
        </w:r>
        <w:r w:rsidR="00980BE3" w:rsidRPr="00980BE3">
          <w:rPr>
            <w:noProof/>
            <w:webHidden/>
          </w:rPr>
          <w:fldChar w:fldCharType="separate"/>
        </w:r>
        <w:r>
          <w:rPr>
            <w:noProof/>
            <w:webHidden/>
          </w:rPr>
          <w:t>18</w:t>
        </w:r>
        <w:r w:rsidR="00980BE3" w:rsidRPr="00980BE3">
          <w:rPr>
            <w:noProof/>
            <w:webHidden/>
          </w:rPr>
          <w:fldChar w:fldCharType="end"/>
        </w:r>
      </w:hyperlink>
    </w:p>
    <w:p w14:paraId="4EDC7E60" w14:textId="77777777" w:rsidR="00980BE3" w:rsidRPr="00980BE3" w:rsidRDefault="0021290D">
      <w:pPr>
        <w:pStyle w:val="Obsah1"/>
        <w:rPr>
          <w:rFonts w:eastAsiaTheme="minorEastAsia"/>
          <w:b w:val="0"/>
          <w:bCs w:val="0"/>
          <w:caps w:val="0"/>
          <w:noProof/>
          <w:sz w:val="22"/>
          <w:szCs w:val="22"/>
        </w:rPr>
      </w:pPr>
      <w:hyperlink w:anchor="_Toc448768054" w:history="1">
        <w:r w:rsidR="00980BE3" w:rsidRPr="00980BE3">
          <w:rPr>
            <w:rStyle w:val="Hypertextovodkaz"/>
            <w:rFonts w:ascii="Arial" w:hAnsi="Arial" w:cs="Arial"/>
            <w:noProof/>
          </w:rPr>
          <w:t>15.</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PŘÍLOHY zadávací dokumentace</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_Toc448768054 \h </w:instrText>
        </w:r>
        <w:r w:rsidR="00980BE3" w:rsidRPr="00980BE3">
          <w:rPr>
            <w:noProof/>
            <w:webHidden/>
          </w:rPr>
        </w:r>
        <w:r w:rsidR="00980BE3" w:rsidRPr="00980BE3">
          <w:rPr>
            <w:noProof/>
            <w:webHidden/>
          </w:rPr>
          <w:fldChar w:fldCharType="separate"/>
        </w:r>
        <w:r>
          <w:rPr>
            <w:noProof/>
            <w:webHidden/>
          </w:rPr>
          <w:t>18</w:t>
        </w:r>
        <w:r w:rsidR="00980BE3" w:rsidRPr="00980BE3">
          <w:rPr>
            <w:noProof/>
            <w:webHidden/>
          </w:rPr>
          <w:fldChar w:fldCharType="end"/>
        </w:r>
      </w:hyperlink>
    </w:p>
    <w:p w14:paraId="484A62B7" w14:textId="77777777" w:rsidR="00A749C4" w:rsidRPr="009876B9" w:rsidRDefault="00A749C4">
      <w:pPr>
        <w:spacing w:before="240" w:after="240" w:line="280" w:lineRule="atLeast"/>
        <w:rPr>
          <w:rFonts w:cs="Arial"/>
          <w:bCs/>
          <w:caps/>
          <w:color w:val="FF0000"/>
          <w:szCs w:val="20"/>
        </w:rPr>
      </w:pPr>
      <w:r w:rsidRPr="00BE5961">
        <w:rPr>
          <w:rFonts w:cs="Arial"/>
          <w:color w:val="FF0000"/>
          <w:szCs w:val="20"/>
        </w:rPr>
        <w:fldChar w:fldCharType="end"/>
      </w:r>
    </w:p>
    <w:p w14:paraId="484A62B8" w14:textId="77777777" w:rsidR="00A749C4" w:rsidRPr="009876B9" w:rsidRDefault="00A749C4">
      <w:pPr>
        <w:spacing w:before="240" w:after="240" w:line="280" w:lineRule="atLeast"/>
        <w:rPr>
          <w:rFonts w:cs="Arial"/>
          <w:bCs/>
          <w:caps/>
          <w:color w:val="FF0000"/>
          <w:szCs w:val="20"/>
        </w:rPr>
      </w:pPr>
    </w:p>
    <w:p w14:paraId="484A62B9" w14:textId="77777777" w:rsidR="00A749C4" w:rsidRPr="009876B9" w:rsidRDefault="00A749C4">
      <w:pPr>
        <w:spacing w:before="240" w:after="240" w:line="280" w:lineRule="atLeast"/>
        <w:rPr>
          <w:rFonts w:cs="Arial"/>
          <w:bCs/>
          <w:caps/>
          <w:color w:val="FF0000"/>
          <w:szCs w:val="20"/>
        </w:rPr>
      </w:pPr>
    </w:p>
    <w:p w14:paraId="484A62BA" w14:textId="77777777" w:rsidR="00A749C4" w:rsidRPr="009876B9" w:rsidRDefault="00A749C4">
      <w:pPr>
        <w:spacing w:before="240" w:after="240" w:line="280" w:lineRule="atLeast"/>
        <w:rPr>
          <w:rFonts w:cs="Arial"/>
          <w:bCs/>
          <w:caps/>
          <w:color w:val="FF0000"/>
          <w:szCs w:val="20"/>
        </w:rPr>
      </w:pPr>
    </w:p>
    <w:p w14:paraId="484A62BB" w14:textId="77777777" w:rsidR="00A749C4" w:rsidRPr="009876B9" w:rsidRDefault="00A749C4" w:rsidP="00EF591E">
      <w:pPr>
        <w:spacing w:line="280" w:lineRule="atLeast"/>
        <w:rPr>
          <w:rFonts w:cs="Arial"/>
          <w:bCs/>
          <w:caps/>
          <w:color w:val="FF0000"/>
          <w:szCs w:val="20"/>
        </w:rPr>
      </w:pPr>
      <w:r w:rsidRPr="009876B9">
        <w:rPr>
          <w:rFonts w:cs="Arial"/>
          <w:bCs/>
          <w:caps/>
          <w:color w:val="FF0000"/>
          <w:szCs w:val="20"/>
        </w:rPr>
        <w:br w:type="page"/>
      </w:r>
    </w:p>
    <w:p w14:paraId="484A62BC" w14:textId="77777777" w:rsidR="00A749C4" w:rsidRPr="004319D0" w:rsidRDefault="00A749C4" w:rsidP="004319D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1" w:name="_Toc274229179"/>
      <w:bookmarkStart w:id="2" w:name="_Toc448768040"/>
      <w:r w:rsidRPr="004319D0">
        <w:rPr>
          <w:caps/>
          <w:color w:val="FFFFFF"/>
          <w:sz w:val="22"/>
          <w:szCs w:val="22"/>
        </w:rPr>
        <w:lastRenderedPageBreak/>
        <w:t xml:space="preserve">Klasifikace předmětu </w:t>
      </w:r>
      <w:r w:rsidR="00BC7BEE" w:rsidRPr="004319D0">
        <w:rPr>
          <w:caps/>
          <w:color w:val="FFFFFF"/>
          <w:sz w:val="22"/>
          <w:szCs w:val="22"/>
        </w:rPr>
        <w:t xml:space="preserve">plnění </w:t>
      </w:r>
      <w:r w:rsidRPr="004319D0">
        <w:rPr>
          <w:caps/>
          <w:color w:val="FFFFFF"/>
          <w:sz w:val="22"/>
          <w:szCs w:val="22"/>
        </w:rPr>
        <w:t>veřejné zakázky</w:t>
      </w:r>
      <w:bookmarkEnd w:id="1"/>
      <w:bookmarkEnd w:id="2"/>
    </w:p>
    <w:p w14:paraId="484A62BD" w14:textId="77777777" w:rsidR="00A749C4" w:rsidRPr="009876B9" w:rsidRDefault="00A749C4" w:rsidP="00CC4D7A">
      <w:pPr>
        <w:widowControl w:val="0"/>
        <w:tabs>
          <w:tab w:val="left" w:pos="0"/>
        </w:tabs>
        <w:autoSpaceDE w:val="0"/>
        <w:autoSpaceDN w:val="0"/>
        <w:adjustRightInd w:val="0"/>
        <w:spacing w:line="280" w:lineRule="atLeast"/>
        <w:rPr>
          <w:rFonts w:cs="Arial"/>
          <w:b/>
          <w:bCs/>
          <w:szCs w:val="20"/>
        </w:rPr>
      </w:pPr>
      <w:r w:rsidRPr="009876B9">
        <w:rPr>
          <w:rFonts w:cs="Arial"/>
          <w:b/>
          <w:bCs/>
          <w:szCs w:val="20"/>
        </w:rPr>
        <w:t xml:space="preserve">Druh veřejné zakázky: </w:t>
      </w:r>
      <w:r w:rsidRPr="009876B9">
        <w:rPr>
          <w:rFonts w:cs="Arial"/>
          <w:b/>
          <w:bCs/>
          <w:szCs w:val="20"/>
        </w:rPr>
        <w:tab/>
      </w:r>
      <w:r w:rsidRPr="009876B9">
        <w:rPr>
          <w:rFonts w:cs="Arial"/>
          <w:bCs/>
          <w:szCs w:val="20"/>
        </w:rPr>
        <w:t>veřejná zakázka na služby</w:t>
      </w:r>
      <w:r w:rsidRPr="009876B9">
        <w:rPr>
          <w:rFonts w:cs="Arial"/>
          <w:bCs/>
          <w:color w:val="FF0000"/>
          <w:szCs w:val="20"/>
        </w:rPr>
        <w:t xml:space="preserve"> </w:t>
      </w:r>
    </w:p>
    <w:p w14:paraId="484A62BE" w14:textId="6E3D609C" w:rsidR="00A749C4" w:rsidRPr="009876B9" w:rsidRDefault="00A749C4" w:rsidP="00CC4D7A">
      <w:pPr>
        <w:widowControl w:val="0"/>
        <w:tabs>
          <w:tab w:val="left" w:pos="0"/>
        </w:tabs>
        <w:autoSpaceDE w:val="0"/>
        <w:autoSpaceDN w:val="0"/>
        <w:adjustRightInd w:val="0"/>
        <w:spacing w:line="280" w:lineRule="atLeast"/>
        <w:rPr>
          <w:rFonts w:cs="Arial"/>
          <w:bCs/>
          <w:szCs w:val="20"/>
        </w:rPr>
      </w:pPr>
      <w:r w:rsidRPr="009876B9">
        <w:rPr>
          <w:rFonts w:cs="Arial"/>
          <w:b/>
          <w:bCs/>
          <w:szCs w:val="20"/>
        </w:rPr>
        <w:t xml:space="preserve">Druh zadávacího řízení: </w:t>
      </w:r>
      <w:r w:rsidRPr="009876B9">
        <w:rPr>
          <w:rFonts w:cs="Arial"/>
          <w:b/>
          <w:bCs/>
          <w:szCs w:val="20"/>
        </w:rPr>
        <w:tab/>
      </w:r>
      <w:r w:rsidR="007E01BC" w:rsidRPr="009876B9">
        <w:rPr>
          <w:rFonts w:cs="Arial"/>
          <w:bCs/>
          <w:szCs w:val="20"/>
        </w:rPr>
        <w:t xml:space="preserve">nadlimitní </w:t>
      </w:r>
      <w:r w:rsidR="003579A4" w:rsidRPr="009876B9">
        <w:rPr>
          <w:rFonts w:cs="Arial"/>
          <w:bCs/>
          <w:szCs w:val="20"/>
        </w:rPr>
        <w:t>otevřené</w:t>
      </w:r>
      <w:r w:rsidRPr="009876B9">
        <w:rPr>
          <w:rFonts w:cs="Arial"/>
          <w:bCs/>
          <w:szCs w:val="20"/>
        </w:rPr>
        <w:t xml:space="preserve"> řízení</w:t>
      </w:r>
    </w:p>
    <w:p w14:paraId="484A62BF" w14:textId="77777777" w:rsidR="00934442" w:rsidRPr="009876B9" w:rsidRDefault="00934442" w:rsidP="00CC4D7A">
      <w:pPr>
        <w:widowControl w:val="0"/>
        <w:tabs>
          <w:tab w:val="left" w:pos="0"/>
        </w:tabs>
        <w:autoSpaceDE w:val="0"/>
        <w:autoSpaceDN w:val="0"/>
        <w:adjustRightInd w:val="0"/>
        <w:spacing w:line="280" w:lineRule="atLeast"/>
        <w:rPr>
          <w:rFonts w:cs="Arial"/>
          <w:bCs/>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253"/>
      </w:tblGrid>
      <w:tr w:rsidR="001B3B4D" w:rsidRPr="00F05A8A" w14:paraId="484A62C2" w14:textId="77777777" w:rsidTr="00AF18DA">
        <w:trPr>
          <w:trHeight w:val="386"/>
        </w:trPr>
        <w:tc>
          <w:tcPr>
            <w:tcW w:w="5103"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0" w14:textId="77777777" w:rsidR="001B3B4D" w:rsidRPr="00F05A8A" w:rsidRDefault="001B3B4D" w:rsidP="00CC4D7A">
            <w:pPr>
              <w:tabs>
                <w:tab w:val="left" w:pos="0"/>
              </w:tabs>
              <w:jc w:val="center"/>
              <w:rPr>
                <w:rFonts w:cs="Arial"/>
                <w:b/>
                <w:bCs/>
                <w:szCs w:val="20"/>
              </w:rPr>
            </w:pPr>
            <w:bookmarkStart w:id="3" w:name="_Toc245805748"/>
            <w:r w:rsidRPr="00F05A8A">
              <w:rPr>
                <w:rFonts w:cs="Arial"/>
                <w:b/>
                <w:bCs/>
                <w:szCs w:val="20"/>
              </w:rPr>
              <w:t>Název</w:t>
            </w:r>
          </w:p>
        </w:tc>
        <w:tc>
          <w:tcPr>
            <w:tcW w:w="4253"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1" w14:textId="77777777" w:rsidR="001B3B4D" w:rsidRPr="00F05A8A" w:rsidRDefault="001B3B4D" w:rsidP="00CC4D7A">
            <w:pPr>
              <w:tabs>
                <w:tab w:val="left" w:pos="0"/>
              </w:tabs>
              <w:jc w:val="center"/>
              <w:rPr>
                <w:rFonts w:cs="Arial"/>
                <w:b/>
                <w:bCs/>
                <w:szCs w:val="20"/>
              </w:rPr>
            </w:pPr>
            <w:r w:rsidRPr="00F05A8A">
              <w:rPr>
                <w:rFonts w:cs="Arial"/>
                <w:b/>
                <w:bCs/>
                <w:szCs w:val="20"/>
              </w:rPr>
              <w:t>CPV</w:t>
            </w:r>
          </w:p>
        </w:tc>
      </w:tr>
      <w:tr w:rsidR="001B3B4D" w:rsidRPr="00F05A8A" w14:paraId="484A62C5" w14:textId="33E1909A" w:rsidTr="00AF18DA">
        <w:trPr>
          <w:trHeight w:val="262"/>
        </w:trPr>
        <w:tc>
          <w:tcPr>
            <w:tcW w:w="5103" w:type="dxa"/>
            <w:tcBorders>
              <w:top w:val="single" w:sz="4" w:space="0" w:color="auto"/>
              <w:left w:val="single" w:sz="4" w:space="0" w:color="auto"/>
              <w:bottom w:val="single" w:sz="4" w:space="0" w:color="auto"/>
              <w:right w:val="single" w:sz="4" w:space="0" w:color="auto"/>
            </w:tcBorders>
            <w:vAlign w:val="center"/>
          </w:tcPr>
          <w:p w14:paraId="484A62C3" w14:textId="3B918971" w:rsidR="001B3B4D" w:rsidRPr="005B7876" w:rsidRDefault="00AF18DA" w:rsidP="00CC4D7A">
            <w:pPr>
              <w:tabs>
                <w:tab w:val="left" w:pos="0"/>
              </w:tabs>
              <w:spacing w:line="280" w:lineRule="atLeast"/>
              <w:jc w:val="left"/>
              <w:rPr>
                <w:rFonts w:cs="Arial"/>
                <w:bCs/>
                <w:szCs w:val="20"/>
              </w:rPr>
            </w:pPr>
            <w:r w:rsidRPr="00AF18DA">
              <w:rPr>
                <w:rFonts w:cs="Arial"/>
                <w:bCs/>
                <w:szCs w:val="20"/>
              </w:rPr>
              <w:t>Opravy a údržba reprografické techniky</w:t>
            </w:r>
          </w:p>
        </w:tc>
        <w:tc>
          <w:tcPr>
            <w:tcW w:w="4253" w:type="dxa"/>
            <w:tcBorders>
              <w:top w:val="single" w:sz="4" w:space="0" w:color="auto"/>
              <w:left w:val="single" w:sz="4" w:space="0" w:color="auto"/>
              <w:bottom w:val="single" w:sz="4" w:space="0" w:color="auto"/>
              <w:right w:val="single" w:sz="4" w:space="0" w:color="auto"/>
            </w:tcBorders>
            <w:vAlign w:val="center"/>
          </w:tcPr>
          <w:p w14:paraId="484A62C4" w14:textId="698201F2" w:rsidR="001B3B4D" w:rsidRPr="005B7876" w:rsidRDefault="00AF18DA" w:rsidP="00CC4D7A">
            <w:pPr>
              <w:tabs>
                <w:tab w:val="left" w:pos="0"/>
              </w:tabs>
              <w:spacing w:line="280" w:lineRule="atLeast"/>
              <w:jc w:val="center"/>
              <w:rPr>
                <w:rFonts w:cs="Arial"/>
                <w:bCs/>
                <w:szCs w:val="20"/>
              </w:rPr>
            </w:pPr>
            <w:r w:rsidRPr="00AF18DA">
              <w:rPr>
                <w:rFonts w:cs="Arial"/>
                <w:bCs/>
                <w:szCs w:val="20"/>
              </w:rPr>
              <w:t>50313000-2</w:t>
            </w:r>
          </w:p>
        </w:tc>
      </w:tr>
      <w:tr w:rsidR="00CC4D7A" w:rsidRPr="00F05A8A" w14:paraId="2FAE9F6A" w14:textId="77777777" w:rsidTr="00AF18DA">
        <w:trPr>
          <w:trHeight w:val="262"/>
        </w:trPr>
        <w:tc>
          <w:tcPr>
            <w:tcW w:w="5103" w:type="dxa"/>
            <w:tcBorders>
              <w:top w:val="single" w:sz="4" w:space="0" w:color="auto"/>
              <w:left w:val="single" w:sz="4" w:space="0" w:color="auto"/>
              <w:bottom w:val="single" w:sz="4" w:space="0" w:color="auto"/>
              <w:right w:val="single" w:sz="4" w:space="0" w:color="auto"/>
            </w:tcBorders>
            <w:vAlign w:val="center"/>
          </w:tcPr>
          <w:p w14:paraId="6B4AC6B9" w14:textId="06A14214" w:rsidR="00CC4D7A" w:rsidRPr="00AF18DA" w:rsidRDefault="00CC4D7A" w:rsidP="00CC4D7A">
            <w:pPr>
              <w:tabs>
                <w:tab w:val="left" w:pos="0"/>
              </w:tabs>
              <w:spacing w:line="280" w:lineRule="atLeast"/>
              <w:jc w:val="left"/>
              <w:rPr>
                <w:rFonts w:cs="Arial"/>
                <w:bCs/>
                <w:szCs w:val="20"/>
              </w:rPr>
            </w:pPr>
            <w:r w:rsidRPr="00CC4D7A">
              <w:rPr>
                <w:rFonts w:cs="Arial"/>
                <w:bCs/>
                <w:szCs w:val="20"/>
              </w:rPr>
              <w:t>Opravy a údržba periferních zařízení počítačů</w:t>
            </w:r>
          </w:p>
        </w:tc>
        <w:tc>
          <w:tcPr>
            <w:tcW w:w="4253" w:type="dxa"/>
            <w:tcBorders>
              <w:top w:val="single" w:sz="4" w:space="0" w:color="auto"/>
              <w:left w:val="single" w:sz="4" w:space="0" w:color="auto"/>
              <w:bottom w:val="single" w:sz="4" w:space="0" w:color="auto"/>
              <w:right w:val="single" w:sz="4" w:space="0" w:color="auto"/>
            </w:tcBorders>
            <w:vAlign w:val="center"/>
          </w:tcPr>
          <w:p w14:paraId="2EB6A397" w14:textId="6D2DAEB2" w:rsidR="00CC4D7A" w:rsidRPr="00AF18DA" w:rsidRDefault="00CC4D7A" w:rsidP="00CC4D7A">
            <w:pPr>
              <w:tabs>
                <w:tab w:val="left" w:pos="0"/>
              </w:tabs>
              <w:spacing w:line="280" w:lineRule="atLeast"/>
              <w:jc w:val="center"/>
              <w:rPr>
                <w:rFonts w:cs="Arial"/>
                <w:bCs/>
                <w:szCs w:val="20"/>
              </w:rPr>
            </w:pPr>
            <w:r w:rsidRPr="00CC4D7A">
              <w:rPr>
                <w:rFonts w:cs="Arial"/>
                <w:bCs/>
                <w:szCs w:val="20"/>
              </w:rPr>
              <w:t>50323000-5</w:t>
            </w:r>
          </w:p>
        </w:tc>
      </w:tr>
      <w:tr w:rsidR="00DE1C6A" w:rsidRPr="00F05A8A" w14:paraId="74D84B48" w14:textId="77777777" w:rsidTr="00AF18DA">
        <w:trPr>
          <w:trHeight w:val="262"/>
        </w:trPr>
        <w:tc>
          <w:tcPr>
            <w:tcW w:w="5103" w:type="dxa"/>
            <w:tcBorders>
              <w:top w:val="single" w:sz="4" w:space="0" w:color="auto"/>
              <w:left w:val="single" w:sz="4" w:space="0" w:color="auto"/>
              <w:bottom w:val="single" w:sz="4" w:space="0" w:color="auto"/>
              <w:right w:val="single" w:sz="4" w:space="0" w:color="auto"/>
            </w:tcBorders>
            <w:vAlign w:val="center"/>
          </w:tcPr>
          <w:p w14:paraId="3E854F8D" w14:textId="19718030" w:rsidR="00DE1C6A" w:rsidRPr="00CC4D7A" w:rsidRDefault="00DE1C6A" w:rsidP="00DE1C6A">
            <w:pPr>
              <w:tabs>
                <w:tab w:val="left" w:pos="0"/>
              </w:tabs>
              <w:spacing w:line="280" w:lineRule="atLeast"/>
              <w:jc w:val="left"/>
              <w:rPr>
                <w:rFonts w:cs="Arial"/>
                <w:bCs/>
                <w:szCs w:val="20"/>
              </w:rPr>
            </w:pPr>
            <w:r w:rsidRPr="00DE1C6A">
              <w:rPr>
                <w:rFonts w:cs="Arial"/>
                <w:bCs/>
                <w:szCs w:val="20"/>
              </w:rPr>
              <w:t>Části a příslušenství kancelářských strojů</w:t>
            </w:r>
          </w:p>
        </w:tc>
        <w:tc>
          <w:tcPr>
            <w:tcW w:w="4253" w:type="dxa"/>
            <w:tcBorders>
              <w:top w:val="single" w:sz="4" w:space="0" w:color="auto"/>
              <w:left w:val="single" w:sz="4" w:space="0" w:color="auto"/>
              <w:bottom w:val="single" w:sz="4" w:space="0" w:color="auto"/>
              <w:right w:val="single" w:sz="4" w:space="0" w:color="auto"/>
            </w:tcBorders>
            <w:vAlign w:val="center"/>
          </w:tcPr>
          <w:p w14:paraId="1B49AF57" w14:textId="0F1E5362" w:rsidR="00DE1C6A" w:rsidRPr="00CC4D7A" w:rsidRDefault="00DE1C6A" w:rsidP="00CC4D7A">
            <w:pPr>
              <w:tabs>
                <w:tab w:val="left" w:pos="0"/>
              </w:tabs>
              <w:spacing w:line="280" w:lineRule="atLeast"/>
              <w:jc w:val="center"/>
              <w:rPr>
                <w:rFonts w:cs="Arial"/>
                <w:bCs/>
                <w:szCs w:val="20"/>
              </w:rPr>
            </w:pPr>
            <w:r w:rsidRPr="00DE1C6A">
              <w:rPr>
                <w:rFonts w:cs="Arial"/>
                <w:bCs/>
                <w:szCs w:val="20"/>
              </w:rPr>
              <w:t>30124000-4</w:t>
            </w:r>
          </w:p>
        </w:tc>
      </w:tr>
      <w:tr w:rsidR="00DE1C6A" w:rsidRPr="00F05A8A" w14:paraId="65BCF9DE" w14:textId="77777777" w:rsidTr="00AF18DA">
        <w:trPr>
          <w:trHeight w:val="262"/>
        </w:trPr>
        <w:tc>
          <w:tcPr>
            <w:tcW w:w="5103" w:type="dxa"/>
            <w:tcBorders>
              <w:top w:val="single" w:sz="4" w:space="0" w:color="auto"/>
              <w:left w:val="single" w:sz="4" w:space="0" w:color="auto"/>
              <w:bottom w:val="single" w:sz="4" w:space="0" w:color="auto"/>
              <w:right w:val="single" w:sz="4" w:space="0" w:color="auto"/>
            </w:tcBorders>
            <w:vAlign w:val="center"/>
          </w:tcPr>
          <w:p w14:paraId="1467333B" w14:textId="16549A59" w:rsidR="00DE1C6A" w:rsidRPr="00DE1C6A" w:rsidRDefault="00DE1C6A" w:rsidP="00DE1C6A">
            <w:pPr>
              <w:tabs>
                <w:tab w:val="left" w:pos="0"/>
              </w:tabs>
              <w:spacing w:line="280" w:lineRule="atLeast"/>
              <w:jc w:val="left"/>
              <w:rPr>
                <w:rFonts w:cs="Arial"/>
                <w:bCs/>
                <w:szCs w:val="20"/>
              </w:rPr>
            </w:pPr>
            <w:r w:rsidRPr="00DE1C6A">
              <w:rPr>
                <w:rFonts w:cs="Arial"/>
                <w:bCs/>
                <w:szCs w:val="20"/>
              </w:rPr>
              <w:t>Části a příslušenství fotokopírovacích strojů</w:t>
            </w:r>
          </w:p>
        </w:tc>
        <w:tc>
          <w:tcPr>
            <w:tcW w:w="4253" w:type="dxa"/>
            <w:tcBorders>
              <w:top w:val="single" w:sz="4" w:space="0" w:color="auto"/>
              <w:left w:val="single" w:sz="4" w:space="0" w:color="auto"/>
              <w:bottom w:val="single" w:sz="4" w:space="0" w:color="auto"/>
              <w:right w:val="single" w:sz="4" w:space="0" w:color="auto"/>
            </w:tcBorders>
            <w:vAlign w:val="center"/>
          </w:tcPr>
          <w:p w14:paraId="56250851" w14:textId="44373E0F" w:rsidR="00DE1C6A" w:rsidRPr="00DE1C6A" w:rsidRDefault="00DE1C6A" w:rsidP="00CC4D7A">
            <w:pPr>
              <w:tabs>
                <w:tab w:val="left" w:pos="0"/>
              </w:tabs>
              <w:spacing w:line="280" w:lineRule="atLeast"/>
              <w:jc w:val="center"/>
              <w:rPr>
                <w:rFonts w:cs="Arial"/>
                <w:bCs/>
                <w:szCs w:val="20"/>
              </w:rPr>
            </w:pPr>
            <w:r w:rsidRPr="00DE1C6A">
              <w:rPr>
                <w:rFonts w:cs="Arial"/>
                <w:bCs/>
                <w:szCs w:val="20"/>
              </w:rPr>
              <w:t>30125000-1</w:t>
            </w:r>
          </w:p>
        </w:tc>
      </w:tr>
    </w:tbl>
    <w:p w14:paraId="484A62CC" w14:textId="77777777" w:rsidR="006C7894" w:rsidRPr="00F05A8A" w:rsidRDefault="006C7894" w:rsidP="00CC4D7A">
      <w:pPr>
        <w:tabs>
          <w:tab w:val="left" w:pos="0"/>
        </w:tabs>
        <w:spacing w:line="280" w:lineRule="atLeast"/>
        <w:rPr>
          <w:rFonts w:cs="Arial"/>
          <w:szCs w:val="20"/>
        </w:rPr>
      </w:pPr>
      <w:bookmarkStart w:id="4" w:name="_Toc269749166"/>
      <w:bookmarkStart w:id="5" w:name="_Toc269749167"/>
      <w:bookmarkStart w:id="6" w:name="_Toc269749168"/>
      <w:bookmarkEnd w:id="3"/>
      <w:bookmarkEnd w:id="4"/>
      <w:bookmarkEnd w:id="5"/>
      <w:bookmarkEnd w:id="6"/>
    </w:p>
    <w:p w14:paraId="484A62CD" w14:textId="090CE5DA" w:rsidR="00A6416A" w:rsidRDefault="00A6416A" w:rsidP="00CC4D7A">
      <w:pPr>
        <w:pStyle w:val="Normln11"/>
        <w:tabs>
          <w:tab w:val="left" w:pos="0"/>
        </w:tabs>
        <w:spacing w:before="120"/>
        <w:jc w:val="both"/>
        <w:rPr>
          <w:rFonts w:cs="Arial"/>
          <w:b/>
          <w:sz w:val="20"/>
          <w:szCs w:val="20"/>
        </w:rPr>
      </w:pPr>
      <w:r w:rsidRPr="00F05A8A">
        <w:rPr>
          <w:rFonts w:cs="Arial"/>
          <w:b/>
          <w:sz w:val="20"/>
          <w:szCs w:val="20"/>
        </w:rPr>
        <w:t>Předpokládaná hodnota veřejné zakázky</w:t>
      </w:r>
      <w:r w:rsidR="006D2133">
        <w:rPr>
          <w:rFonts w:cs="Arial"/>
          <w:b/>
          <w:sz w:val="20"/>
          <w:szCs w:val="20"/>
        </w:rPr>
        <w:t xml:space="preserve">: </w:t>
      </w:r>
      <w:r w:rsidR="00EB56C5">
        <w:rPr>
          <w:rFonts w:cs="Arial"/>
          <w:b/>
          <w:sz w:val="20"/>
          <w:szCs w:val="20"/>
        </w:rPr>
        <w:t>13.7</w:t>
      </w:r>
      <w:r w:rsidR="000D1B0D" w:rsidRPr="00C852DE">
        <w:rPr>
          <w:rFonts w:cs="Arial"/>
          <w:b/>
          <w:sz w:val="20"/>
          <w:szCs w:val="20"/>
        </w:rPr>
        <w:t>00.000,-</w:t>
      </w:r>
      <w:r w:rsidRPr="00C852DE">
        <w:rPr>
          <w:rFonts w:cs="Arial"/>
          <w:b/>
          <w:sz w:val="20"/>
          <w:szCs w:val="20"/>
        </w:rPr>
        <w:t xml:space="preserve"> Kč bez DPH</w:t>
      </w:r>
      <w:r w:rsidR="00EB56C5">
        <w:rPr>
          <w:rFonts w:cs="Arial"/>
          <w:b/>
          <w:sz w:val="20"/>
          <w:szCs w:val="20"/>
        </w:rPr>
        <w:t xml:space="preserve"> (za 36 </w:t>
      </w:r>
      <w:r w:rsidR="00F45C7D">
        <w:rPr>
          <w:rFonts w:cs="Arial"/>
          <w:b/>
          <w:sz w:val="20"/>
          <w:szCs w:val="20"/>
        </w:rPr>
        <w:t>měsíců)</w:t>
      </w:r>
    </w:p>
    <w:p w14:paraId="4EDA7F30" w14:textId="370F1648" w:rsidR="00B6353A" w:rsidRPr="00B6353A" w:rsidRDefault="00B6353A" w:rsidP="00CC4D7A">
      <w:pPr>
        <w:pStyle w:val="Normln11"/>
        <w:tabs>
          <w:tab w:val="left" w:pos="0"/>
        </w:tabs>
        <w:spacing w:before="120"/>
        <w:jc w:val="both"/>
        <w:rPr>
          <w:rFonts w:cs="Arial"/>
          <w:sz w:val="20"/>
          <w:szCs w:val="20"/>
        </w:rPr>
      </w:pPr>
      <w:r w:rsidRPr="00B6353A">
        <w:rPr>
          <w:rFonts w:cs="Arial"/>
          <w:sz w:val="20"/>
          <w:szCs w:val="20"/>
        </w:rPr>
        <w:t>(předpokládaná hodnota veřejné zakázky bez opčního práva)</w:t>
      </w:r>
    </w:p>
    <w:p w14:paraId="4C060F03" w14:textId="1F6C398B" w:rsidR="00EB56C5" w:rsidRDefault="00EB56C5" w:rsidP="00CC4D7A">
      <w:pPr>
        <w:pStyle w:val="Normln11"/>
        <w:tabs>
          <w:tab w:val="left" w:pos="0"/>
        </w:tabs>
        <w:spacing w:before="120" w:after="120" w:line="280" w:lineRule="atLeast"/>
        <w:jc w:val="both"/>
        <w:rPr>
          <w:b/>
          <w:sz w:val="20"/>
          <w:szCs w:val="20"/>
        </w:rPr>
      </w:pPr>
      <w:r w:rsidRPr="00383319">
        <w:rPr>
          <w:b/>
          <w:sz w:val="20"/>
          <w:szCs w:val="20"/>
        </w:rPr>
        <w:t xml:space="preserve">Předpokládaná hodnota veřejné zakázky bez opčního práva </w:t>
      </w:r>
      <w:r>
        <w:rPr>
          <w:b/>
          <w:sz w:val="20"/>
          <w:szCs w:val="20"/>
        </w:rPr>
        <w:t xml:space="preserve">je </w:t>
      </w:r>
      <w:r w:rsidRPr="00383319">
        <w:rPr>
          <w:b/>
          <w:sz w:val="20"/>
          <w:szCs w:val="20"/>
        </w:rPr>
        <w:t xml:space="preserve">stanovena jako nejvýše přípustná, tzn., celková nabídková cena uchazeče </w:t>
      </w:r>
      <w:r>
        <w:rPr>
          <w:b/>
          <w:sz w:val="20"/>
          <w:szCs w:val="20"/>
        </w:rPr>
        <w:t xml:space="preserve">za zajištění </w:t>
      </w:r>
      <w:r w:rsidRPr="006E4681">
        <w:rPr>
          <w:b/>
          <w:sz w:val="20"/>
          <w:szCs w:val="20"/>
        </w:rPr>
        <w:t>předpoklád</w:t>
      </w:r>
      <w:r>
        <w:rPr>
          <w:b/>
          <w:sz w:val="20"/>
          <w:szCs w:val="20"/>
        </w:rPr>
        <w:t>aného</w:t>
      </w:r>
      <w:r w:rsidRPr="006E4681">
        <w:rPr>
          <w:b/>
          <w:sz w:val="20"/>
          <w:szCs w:val="20"/>
        </w:rPr>
        <w:t xml:space="preserve"> předmět</w:t>
      </w:r>
      <w:r>
        <w:rPr>
          <w:b/>
          <w:sz w:val="20"/>
          <w:szCs w:val="20"/>
        </w:rPr>
        <w:t>u</w:t>
      </w:r>
      <w:r w:rsidRPr="006E4681">
        <w:rPr>
          <w:b/>
          <w:sz w:val="20"/>
          <w:szCs w:val="20"/>
        </w:rPr>
        <w:t xml:space="preserve"> plnění veřejné zakázky</w:t>
      </w:r>
      <w:r>
        <w:rPr>
          <w:b/>
          <w:sz w:val="20"/>
          <w:szCs w:val="20"/>
        </w:rPr>
        <w:t xml:space="preserve"> (tj. předpokládaného rozsahu služeb) </w:t>
      </w:r>
      <w:r w:rsidRPr="00383319">
        <w:rPr>
          <w:b/>
          <w:sz w:val="20"/>
          <w:szCs w:val="20"/>
        </w:rPr>
        <w:t>nesmí přesáhnout předpokládanou hodnotu veřejné zakázky</w:t>
      </w:r>
      <w:r>
        <w:rPr>
          <w:b/>
          <w:sz w:val="20"/>
          <w:szCs w:val="20"/>
        </w:rPr>
        <w:t xml:space="preserve"> bez opčního práva</w:t>
      </w:r>
      <w:r w:rsidRPr="00383319">
        <w:rPr>
          <w:b/>
          <w:sz w:val="20"/>
          <w:szCs w:val="20"/>
        </w:rPr>
        <w:t>.</w:t>
      </w:r>
      <w:r>
        <w:rPr>
          <w:b/>
          <w:sz w:val="20"/>
          <w:szCs w:val="20"/>
        </w:rPr>
        <w:t xml:space="preserve"> </w:t>
      </w:r>
      <w:r w:rsidRPr="004E418F">
        <w:rPr>
          <w:b/>
          <w:sz w:val="20"/>
          <w:u w:val="single"/>
        </w:rPr>
        <w:t>Překročení zadavatelem u</w:t>
      </w:r>
      <w:r>
        <w:rPr>
          <w:b/>
          <w:sz w:val="20"/>
          <w:u w:val="single"/>
        </w:rPr>
        <w:t>vedené předpokládané hodnoty veřejné zakázky bez opčního práva</w:t>
      </w:r>
      <w:r w:rsidRPr="004E418F">
        <w:rPr>
          <w:b/>
          <w:sz w:val="20"/>
          <w:u w:val="single"/>
        </w:rPr>
        <w:t xml:space="preserve"> v rozporu s požadavky zadavatele bude důvodem vyloučení uchazeče ze zadávacího řízení pro nesplnění zadávacích podmínek.</w:t>
      </w:r>
    </w:p>
    <w:p w14:paraId="5697AD11" w14:textId="77777777" w:rsidR="00EB56C5" w:rsidRDefault="00EB56C5" w:rsidP="00CC4D7A">
      <w:pPr>
        <w:tabs>
          <w:tab w:val="left" w:pos="0"/>
        </w:tabs>
        <w:spacing w:line="280" w:lineRule="atLeast"/>
      </w:pPr>
    </w:p>
    <w:p w14:paraId="1F7AB0B9" w14:textId="21A5FFF5" w:rsidR="00EB56C5" w:rsidRDefault="00EB56C5" w:rsidP="00CC4D7A">
      <w:pPr>
        <w:tabs>
          <w:tab w:val="left" w:pos="0"/>
        </w:tabs>
        <w:spacing w:line="280" w:lineRule="atLeast"/>
      </w:pPr>
      <w:r>
        <w:t xml:space="preserve">Předpokládaná hodnota veřejné zakázky vč. opčního práva </w:t>
      </w:r>
      <w:r w:rsidRPr="00EB56C5">
        <w:t>činí 17.810.000,- Kč bez DPH</w:t>
      </w:r>
      <w:r w:rsidR="006D2133">
        <w:t xml:space="preserve"> (za</w:t>
      </w:r>
      <w:r w:rsidR="00673885">
        <w:t> </w:t>
      </w:r>
      <w:r w:rsidR="006D2133">
        <w:t>36</w:t>
      </w:r>
      <w:r w:rsidR="00673885">
        <w:t> </w:t>
      </w:r>
      <w:r w:rsidR="006D2133">
        <w:t>měsíců)</w:t>
      </w:r>
      <w:r w:rsidR="00CC4D7A">
        <w:t>.</w:t>
      </w:r>
    </w:p>
    <w:p w14:paraId="0FED6B6F" w14:textId="77777777" w:rsidR="00EB56C5" w:rsidRDefault="00EB56C5" w:rsidP="00EB56C5">
      <w:pPr>
        <w:spacing w:line="280" w:lineRule="atLeast"/>
        <w:rPr>
          <w:u w:val="single"/>
        </w:rPr>
      </w:pPr>
    </w:p>
    <w:p w14:paraId="39F8FA19" w14:textId="77777777" w:rsidR="00EB56C5" w:rsidRPr="00A737B7" w:rsidRDefault="00EB56C5" w:rsidP="00EB56C5">
      <w:pPr>
        <w:spacing w:line="280" w:lineRule="atLeast"/>
        <w:rPr>
          <w:b/>
          <w:u w:val="single"/>
        </w:rPr>
      </w:pPr>
      <w:r w:rsidRPr="00A737B7">
        <w:rPr>
          <w:b/>
          <w:u w:val="single"/>
        </w:rPr>
        <w:t>Opční právo</w:t>
      </w:r>
    </w:p>
    <w:p w14:paraId="1F9F5E56" w14:textId="3952B2E2" w:rsidR="00EB56C5" w:rsidRDefault="00EB56C5" w:rsidP="00EB56C5">
      <w:pPr>
        <w:spacing w:line="280" w:lineRule="atLeast"/>
      </w:pPr>
      <w:r w:rsidRPr="00791332">
        <w:t xml:space="preserve">Zadavatel si v souladu s § 99 zákona vyhrazuje opční právo na poskytnutí </w:t>
      </w:r>
      <w:r>
        <w:t>služeb a dodávek, jejichž</w:t>
      </w:r>
      <w:r w:rsidR="0042151C">
        <w:t> </w:t>
      </w:r>
      <w:r>
        <w:t>potřeba se vyskytne za dobu plnění veřejné zakázky, a které budou úzce souviset s plněním veřejné za</w:t>
      </w:r>
      <w:r w:rsidR="006D2133">
        <w:t>kázky, zejména v souvislosti s </w:t>
      </w:r>
      <w:r>
        <w:t>nákup</w:t>
      </w:r>
      <w:r w:rsidR="006D2133">
        <w:t>em</w:t>
      </w:r>
      <w:r>
        <w:t xml:space="preserve"> nových tiskových či multifunk</w:t>
      </w:r>
      <w:r w:rsidR="006D2133">
        <w:t>čních zařízení (upgrade hardwaru zadavatele</w:t>
      </w:r>
      <w:r>
        <w:t>).</w:t>
      </w:r>
    </w:p>
    <w:p w14:paraId="3FF2C722" w14:textId="77777777" w:rsidR="00EB56C5" w:rsidRDefault="00EB56C5" w:rsidP="00EB56C5">
      <w:pPr>
        <w:spacing w:line="280" w:lineRule="atLeast"/>
      </w:pPr>
    </w:p>
    <w:p w14:paraId="5FCE3E8A" w14:textId="4AA46ADC" w:rsidR="00EB56C5" w:rsidRPr="00A737B7" w:rsidRDefault="00EB56C5" w:rsidP="00EB56C5">
      <w:pPr>
        <w:spacing w:line="280" w:lineRule="atLeast"/>
      </w:pPr>
      <w:r>
        <w:t>Opční právo je zadavatel oprávněn za podmínek stanovených zákonem uplatnit vůči uchazeči, s n</w:t>
      </w:r>
      <w:r w:rsidR="006D2133">
        <w:t>ímž bude uzavřena smlouva na pl</w:t>
      </w:r>
      <w:r>
        <w:t>n</w:t>
      </w:r>
      <w:r w:rsidR="006D2133">
        <w:t>ě</w:t>
      </w:r>
      <w:r>
        <w:t>ní veřejné zakázky. Z</w:t>
      </w:r>
      <w:r w:rsidRPr="00383319">
        <w:t>adavatel je oprávněn zadat veřejnou z</w:t>
      </w:r>
      <w:r w:rsidR="009B1E7F">
        <w:t>akázku na základě opčního práva po dobu trvání</w:t>
      </w:r>
      <w:r w:rsidRPr="00A737B7">
        <w:t xml:space="preserve"> smlouvy </w:t>
      </w:r>
      <w:r w:rsidR="009B1E7F">
        <w:t xml:space="preserve">na plnění veřejné zakázky </w:t>
      </w:r>
      <w:r w:rsidRPr="00A737B7">
        <w:t xml:space="preserve">v souladu s postupem upraveným </w:t>
      </w:r>
      <w:r w:rsidR="006D2133">
        <w:t>zákonem p</w:t>
      </w:r>
      <w:r w:rsidR="009B1E7F">
        <w:t>l</w:t>
      </w:r>
      <w:r w:rsidR="006D2133">
        <w:t>a</w:t>
      </w:r>
      <w:r w:rsidR="009B1E7F">
        <w:t xml:space="preserve">tným a účinným v době uplatnění opčního práva. </w:t>
      </w:r>
    </w:p>
    <w:p w14:paraId="06421026" w14:textId="77777777" w:rsidR="00EB56C5" w:rsidRDefault="00EB56C5" w:rsidP="00EB56C5">
      <w:pPr>
        <w:spacing w:line="280" w:lineRule="atLeast"/>
      </w:pPr>
    </w:p>
    <w:p w14:paraId="2F723761" w14:textId="469178E5" w:rsidR="00EB56C5" w:rsidRDefault="00EB56C5" w:rsidP="00EB56C5">
      <w:pPr>
        <w:spacing w:line="280" w:lineRule="atLeast"/>
      </w:pPr>
      <w:r w:rsidRPr="00791332">
        <w:t>Zadavatel si vyhrazuje, že opční právo může být uplatněno opakovaně</w:t>
      </w:r>
      <w:r w:rsidR="009B1E7F">
        <w:t xml:space="preserve"> za podmínek a v souladu se</w:t>
      </w:r>
      <w:r w:rsidR="0042151C">
        <w:t> </w:t>
      </w:r>
      <w:r w:rsidR="009B1E7F">
        <w:t>zákonem, a to po dobu trvání smlouvy na plnění veřejné zakázky.</w:t>
      </w:r>
      <w:r w:rsidRPr="00791332">
        <w:t xml:space="preserve"> </w:t>
      </w:r>
    </w:p>
    <w:p w14:paraId="4BC35935" w14:textId="77777777" w:rsidR="00EB56C5" w:rsidRDefault="00EB56C5" w:rsidP="00EB56C5">
      <w:pPr>
        <w:spacing w:line="280" w:lineRule="atLeast"/>
      </w:pPr>
    </w:p>
    <w:p w14:paraId="20421F59" w14:textId="20A45C61" w:rsidR="00EB56C5" w:rsidRPr="00A737B7" w:rsidRDefault="00EB56C5" w:rsidP="00EB56C5">
      <w:pPr>
        <w:spacing w:line="280" w:lineRule="atLeast"/>
        <w:rPr>
          <w:u w:val="single"/>
        </w:rPr>
      </w:pPr>
      <w:r w:rsidRPr="00A737B7">
        <w:rPr>
          <w:u w:val="single"/>
        </w:rPr>
        <w:t>I když zadavatel zahrnul předpokládanou hodnotu plnění</w:t>
      </w:r>
      <w:r>
        <w:rPr>
          <w:u w:val="single"/>
        </w:rPr>
        <w:t xml:space="preserve"> opčního práva</w:t>
      </w:r>
      <w:r w:rsidRPr="00A737B7">
        <w:rPr>
          <w:u w:val="single"/>
        </w:rPr>
        <w:t xml:space="preserve"> do celkové předpokládané hodnoty předmětu veřejné zakázky, uchazeč nezahrne nabídkovou cenu za část plnění odpovídající opčnímu právu do své nabídkové ceny.</w:t>
      </w:r>
    </w:p>
    <w:p w14:paraId="23B94BB0" w14:textId="77777777" w:rsidR="00EB56C5" w:rsidRDefault="00EB56C5" w:rsidP="00EB56C5">
      <w:pPr>
        <w:spacing w:line="280" w:lineRule="atLeast"/>
      </w:pPr>
    </w:p>
    <w:p w14:paraId="169954D0" w14:textId="57FE4217" w:rsidR="00EB56C5" w:rsidRDefault="00EB56C5" w:rsidP="00EB56C5">
      <w:pPr>
        <w:spacing w:line="280" w:lineRule="atLeast"/>
      </w:pPr>
      <w:r>
        <w:t xml:space="preserve">Část předpokládané hodnoty odpovídající </w:t>
      </w:r>
      <w:r w:rsidRPr="00EB56C5">
        <w:t xml:space="preserve">opčnímu právu činí 4.110.000,- Kč bez DPH. </w:t>
      </w:r>
    </w:p>
    <w:p w14:paraId="21F29A12" w14:textId="12D5CD32" w:rsidR="00871DF1" w:rsidRDefault="00265E36" w:rsidP="00871DF1">
      <w:pPr>
        <w:widowControl w:val="0"/>
        <w:overflowPunct w:val="0"/>
        <w:autoSpaceDE w:val="0"/>
        <w:autoSpaceDN w:val="0"/>
        <w:adjustRightInd w:val="0"/>
        <w:spacing w:before="120" w:line="280" w:lineRule="atLeast"/>
        <w:textAlignment w:val="baseline"/>
        <w:rPr>
          <w:caps/>
          <w:color w:val="FFFFFF"/>
          <w:szCs w:val="20"/>
        </w:rPr>
      </w:pPr>
      <w:r w:rsidRPr="00C66337">
        <w:rPr>
          <w:rFonts w:cs="Arial"/>
          <w:szCs w:val="20"/>
        </w:rPr>
        <w:t xml:space="preserve">Cílem </w:t>
      </w:r>
      <w:r>
        <w:rPr>
          <w:rFonts w:cs="Arial"/>
          <w:szCs w:val="20"/>
        </w:rPr>
        <w:t xml:space="preserve">realizace veřejné zakázky je zajistit </w:t>
      </w:r>
      <w:r w:rsidR="006D2133">
        <w:rPr>
          <w:rFonts w:cs="Arial"/>
          <w:szCs w:val="20"/>
        </w:rPr>
        <w:t xml:space="preserve">provozuschopnost </w:t>
      </w:r>
      <w:r w:rsidR="009B1E7F" w:rsidRPr="009B1E7F">
        <w:rPr>
          <w:rFonts w:cs="Arial"/>
          <w:szCs w:val="20"/>
        </w:rPr>
        <w:t xml:space="preserve">stávajících tiskových a multifunkčních </w:t>
      </w:r>
      <w:r w:rsidR="009B1E7F" w:rsidRPr="0042151C">
        <w:rPr>
          <w:rFonts w:cs="Arial"/>
          <w:szCs w:val="20"/>
        </w:rPr>
        <w:t>zařízení zadavatele nezbytných pro tvorbu písemné dokumentace zadavatele a řádný výkon pracovních</w:t>
      </w:r>
      <w:r w:rsidR="009B1E7F" w:rsidRPr="009B1E7F">
        <w:rPr>
          <w:rFonts w:cs="Arial"/>
          <w:szCs w:val="20"/>
        </w:rPr>
        <w:t xml:space="preserve"> po</w:t>
      </w:r>
      <w:r w:rsidR="009B1E7F">
        <w:rPr>
          <w:rFonts w:cs="Arial"/>
          <w:szCs w:val="20"/>
        </w:rPr>
        <w:t>vinností zaměstnanců zadavatele, a to</w:t>
      </w:r>
      <w:r w:rsidRPr="00F45C7D">
        <w:rPr>
          <w:rFonts w:cs="Arial"/>
          <w:szCs w:val="20"/>
        </w:rPr>
        <w:t> v souladu s principy odpovědného zadávání, tj. zadávání za</w:t>
      </w:r>
      <w:r w:rsidR="009B1E7F">
        <w:rPr>
          <w:rFonts w:cs="Arial"/>
          <w:szCs w:val="20"/>
        </w:rPr>
        <w:t> </w:t>
      </w:r>
      <w:r w:rsidRPr="00F45C7D">
        <w:rPr>
          <w:rFonts w:cs="Arial"/>
          <w:szCs w:val="20"/>
        </w:rPr>
        <w:t>účelem podpory zaměstnávání oso</w:t>
      </w:r>
      <w:r>
        <w:rPr>
          <w:rFonts w:cs="Arial"/>
          <w:szCs w:val="20"/>
        </w:rPr>
        <w:t xml:space="preserve">b </w:t>
      </w:r>
      <w:r w:rsidR="006D2133">
        <w:rPr>
          <w:rFonts w:cs="Arial"/>
          <w:szCs w:val="20"/>
        </w:rPr>
        <w:t xml:space="preserve">se zdravotním </w:t>
      </w:r>
      <w:r w:rsidR="006D5C68">
        <w:rPr>
          <w:rFonts w:cs="Arial"/>
          <w:szCs w:val="20"/>
        </w:rPr>
        <w:t>postižením</w:t>
      </w:r>
      <w:r w:rsidR="006D5C68" w:rsidRPr="00F45C7D">
        <w:rPr>
          <w:rFonts w:cs="Arial"/>
          <w:szCs w:val="20"/>
        </w:rPr>
        <w:t>.</w:t>
      </w:r>
      <w:r w:rsidR="006D5C68">
        <w:rPr>
          <w:caps/>
          <w:color w:val="FFFFFF"/>
          <w:szCs w:val="20"/>
        </w:rPr>
        <w:t>n</w:t>
      </w:r>
    </w:p>
    <w:p w14:paraId="3B59D460" w14:textId="77777777" w:rsidR="00225C46" w:rsidRDefault="00225C46" w:rsidP="00225C46">
      <w:pPr>
        <w:spacing w:after="120" w:line="280" w:lineRule="atLeast"/>
        <w:rPr>
          <w:rFonts w:eastAsiaTheme="minorHAnsi" w:cs="Arial"/>
          <w:szCs w:val="20"/>
          <w:lang w:eastAsia="en-US"/>
        </w:rPr>
      </w:pPr>
    </w:p>
    <w:p w14:paraId="1B7333F5" w14:textId="1D92D28A" w:rsidR="00D15B4C" w:rsidRDefault="00D15B4C" w:rsidP="00D15B4C">
      <w:pPr>
        <w:spacing w:after="120" w:line="280" w:lineRule="atLeast"/>
        <w:rPr>
          <w:rFonts w:eastAsiaTheme="minorHAnsi" w:cs="Arial"/>
          <w:szCs w:val="20"/>
          <w:lang w:eastAsia="en-US"/>
        </w:rPr>
      </w:pPr>
      <w:r w:rsidRPr="00D15B4C">
        <w:rPr>
          <w:rFonts w:eastAsiaTheme="minorHAnsi" w:cs="Arial"/>
          <w:b/>
          <w:szCs w:val="20"/>
          <w:lang w:eastAsia="en-US"/>
        </w:rPr>
        <w:lastRenderedPageBreak/>
        <w:t>Předmětem plnění</w:t>
      </w:r>
      <w:r w:rsidRPr="00D15B4C">
        <w:rPr>
          <w:rFonts w:eastAsiaTheme="minorHAnsi" w:cs="Arial"/>
          <w:szCs w:val="20"/>
          <w:lang w:eastAsia="en-US"/>
        </w:rPr>
        <w:t xml:space="preserve"> veřejné zakázky je kompletní servisní zajištění </w:t>
      </w:r>
      <w:r>
        <w:rPr>
          <w:rFonts w:eastAsiaTheme="minorHAnsi" w:cs="Arial"/>
          <w:szCs w:val="20"/>
          <w:lang w:eastAsia="en-US"/>
        </w:rPr>
        <w:t>tiskových a multifunkčních zařízení zadavatele (dále jen „</w:t>
      </w:r>
      <w:r w:rsidRPr="00D15B4C">
        <w:rPr>
          <w:rFonts w:eastAsiaTheme="minorHAnsi" w:cs="Arial"/>
          <w:b/>
          <w:i/>
          <w:szCs w:val="20"/>
          <w:lang w:eastAsia="en-US"/>
        </w:rPr>
        <w:t>zařízení</w:t>
      </w:r>
      <w:r>
        <w:rPr>
          <w:rFonts w:eastAsiaTheme="minorHAnsi" w:cs="Arial"/>
          <w:szCs w:val="20"/>
          <w:lang w:eastAsia="en-US"/>
        </w:rPr>
        <w:t xml:space="preserve">“) </w:t>
      </w:r>
      <w:r w:rsidRPr="00D15B4C">
        <w:rPr>
          <w:rFonts w:eastAsiaTheme="minorHAnsi" w:cs="Arial"/>
          <w:szCs w:val="20"/>
          <w:lang w:eastAsia="en-US"/>
        </w:rPr>
        <w:t>vč. dodávek veškerého potřebného spotřebního materiálu včetně příslušných tonerů do urč</w:t>
      </w:r>
      <w:r>
        <w:rPr>
          <w:rFonts w:eastAsiaTheme="minorHAnsi" w:cs="Arial"/>
          <w:szCs w:val="20"/>
          <w:lang w:eastAsia="en-US"/>
        </w:rPr>
        <w:t>ených míst (lokalita, místnost).</w:t>
      </w:r>
    </w:p>
    <w:p w14:paraId="24A3A7A4" w14:textId="6CE7DF64" w:rsidR="00D15B4C" w:rsidRDefault="00D15B4C" w:rsidP="00D15B4C">
      <w:pPr>
        <w:spacing w:after="120" w:line="280" w:lineRule="atLeast"/>
        <w:rPr>
          <w:rFonts w:eastAsiaTheme="minorHAnsi" w:cs="Arial"/>
          <w:szCs w:val="20"/>
          <w:lang w:eastAsia="en-US"/>
        </w:rPr>
      </w:pPr>
      <w:r>
        <w:rPr>
          <w:rFonts w:eastAsiaTheme="minorHAnsi" w:cs="Arial"/>
          <w:szCs w:val="20"/>
          <w:lang w:eastAsia="en-US"/>
        </w:rPr>
        <w:t xml:space="preserve">Zadavatelem provozovaná </w:t>
      </w:r>
      <w:r w:rsidRPr="0064009B">
        <w:rPr>
          <w:rFonts w:eastAsiaTheme="minorHAnsi" w:cs="Arial"/>
          <w:szCs w:val="20"/>
          <w:lang w:eastAsia="en-US"/>
        </w:rPr>
        <w:t xml:space="preserve">zařízení, včetně informací k jejich dislokaci jsou specifikována </w:t>
      </w:r>
      <w:r w:rsidRPr="00D15B4C">
        <w:rPr>
          <w:rFonts w:eastAsiaTheme="minorHAnsi" w:cs="Arial"/>
          <w:szCs w:val="20"/>
          <w:lang w:eastAsia="en-US"/>
        </w:rPr>
        <w:t>v příloze č. 1 závazného návrhu smlouvy (</w:t>
      </w:r>
      <w:r w:rsidRPr="00D15B4C">
        <w:rPr>
          <w:rFonts w:eastAsiaTheme="minorHAnsi" w:cs="Arial"/>
          <w:b/>
          <w:szCs w:val="20"/>
          <w:lang w:eastAsia="en-US"/>
        </w:rPr>
        <w:t>Přehled Tiskových zařízení</w:t>
      </w:r>
      <w:r w:rsidRPr="00D15B4C">
        <w:rPr>
          <w:rFonts w:eastAsiaTheme="minorHAnsi" w:cs="Arial"/>
          <w:szCs w:val="20"/>
          <w:lang w:eastAsia="en-US"/>
        </w:rPr>
        <w:t xml:space="preserve">), jehož vzor tvoří </w:t>
      </w:r>
      <w:r w:rsidRPr="00D15B4C">
        <w:rPr>
          <w:rFonts w:eastAsiaTheme="minorHAnsi" w:cs="Arial"/>
          <w:szCs w:val="20"/>
          <w:u w:val="single"/>
          <w:lang w:eastAsia="en-US"/>
        </w:rPr>
        <w:t>Přílohu č. 2</w:t>
      </w:r>
      <w:r w:rsidRPr="00D15B4C">
        <w:rPr>
          <w:rFonts w:eastAsiaTheme="minorHAnsi" w:cs="Arial"/>
          <w:szCs w:val="20"/>
          <w:lang w:eastAsia="en-US"/>
        </w:rPr>
        <w:t xml:space="preserve"> této zadávací dokumentace – </w:t>
      </w:r>
      <w:r w:rsidRPr="00D15B4C">
        <w:rPr>
          <w:rFonts w:eastAsiaTheme="minorHAnsi" w:cs="Arial"/>
          <w:i/>
          <w:szCs w:val="20"/>
          <w:lang w:eastAsia="en-US"/>
        </w:rPr>
        <w:t>Návrh smlouvy (závazný vzor).</w:t>
      </w:r>
    </w:p>
    <w:p w14:paraId="796D0767" w14:textId="77777777" w:rsidR="00D15B4C" w:rsidRPr="00D15B4C" w:rsidRDefault="00D15B4C" w:rsidP="00D15B4C">
      <w:pPr>
        <w:spacing w:after="120" w:line="280" w:lineRule="atLeast"/>
        <w:rPr>
          <w:rFonts w:eastAsiaTheme="minorHAnsi" w:cs="Arial"/>
          <w:szCs w:val="20"/>
          <w:lang w:eastAsia="en-US"/>
        </w:rPr>
      </w:pPr>
      <w:r w:rsidRPr="00D15B4C">
        <w:rPr>
          <w:rFonts w:eastAsiaTheme="minorHAnsi" w:cs="Arial"/>
          <w:szCs w:val="20"/>
          <w:lang w:eastAsia="en-US"/>
        </w:rPr>
        <w:t>Uchazeč zadavateli poskytne/zajistí:</w:t>
      </w:r>
    </w:p>
    <w:p w14:paraId="66C1FC6B" w14:textId="66B7B88E" w:rsidR="00D15B4C" w:rsidRPr="00D15B4C" w:rsidRDefault="00D15B4C" w:rsidP="00CC4D7A">
      <w:pPr>
        <w:numPr>
          <w:ilvl w:val="0"/>
          <w:numId w:val="13"/>
        </w:numPr>
        <w:spacing w:after="120" w:line="280" w:lineRule="atLeast"/>
        <w:rPr>
          <w:rFonts w:eastAsiaTheme="minorHAnsi" w:cs="Arial"/>
          <w:szCs w:val="20"/>
          <w:lang w:eastAsia="en-US"/>
        </w:rPr>
      </w:pPr>
      <w:r w:rsidRPr="00D15B4C">
        <w:rPr>
          <w:rFonts w:eastAsiaTheme="minorHAnsi" w:cs="Arial"/>
          <w:szCs w:val="20"/>
          <w:lang w:eastAsia="en-US"/>
        </w:rPr>
        <w:t>pravidelnou kontrolu, údržbu a komplexní prohlídky</w:t>
      </w:r>
      <w:r>
        <w:rPr>
          <w:rFonts w:eastAsiaTheme="minorHAnsi" w:cs="Arial"/>
          <w:szCs w:val="20"/>
          <w:lang w:eastAsia="en-US"/>
        </w:rPr>
        <w:t xml:space="preserve"> </w:t>
      </w:r>
      <w:r w:rsidRPr="00D15B4C">
        <w:rPr>
          <w:rFonts w:eastAsiaTheme="minorHAnsi" w:cs="Arial"/>
          <w:szCs w:val="20"/>
          <w:lang w:eastAsia="en-US"/>
        </w:rPr>
        <w:t>zařízení;</w:t>
      </w:r>
    </w:p>
    <w:p w14:paraId="3AFD7468" w14:textId="5B1783E9" w:rsidR="00D15B4C" w:rsidRPr="00D15B4C" w:rsidRDefault="00D15B4C" w:rsidP="00CC4D7A">
      <w:pPr>
        <w:numPr>
          <w:ilvl w:val="0"/>
          <w:numId w:val="13"/>
        </w:numPr>
        <w:spacing w:after="120" w:line="280" w:lineRule="atLeast"/>
        <w:rPr>
          <w:rFonts w:eastAsiaTheme="minorHAnsi" w:cs="Arial"/>
          <w:szCs w:val="20"/>
          <w:lang w:eastAsia="en-US"/>
        </w:rPr>
      </w:pPr>
      <w:r w:rsidRPr="00D15B4C">
        <w:rPr>
          <w:rFonts w:eastAsiaTheme="minorHAnsi" w:cs="Arial"/>
          <w:szCs w:val="20"/>
          <w:lang w:eastAsia="en-US"/>
        </w:rPr>
        <w:t>kompletní servis a opravy zařízení - odstranění závad, seřízení a zprovoznění zařízení, dodávka a výměnu</w:t>
      </w:r>
      <w:r>
        <w:rPr>
          <w:rFonts w:eastAsiaTheme="minorHAnsi" w:cs="Arial"/>
          <w:szCs w:val="20"/>
          <w:lang w:eastAsia="en-US"/>
        </w:rPr>
        <w:t xml:space="preserve"> originálních náhradních </w:t>
      </w:r>
      <w:r w:rsidRPr="00D15B4C">
        <w:rPr>
          <w:rFonts w:eastAsiaTheme="minorHAnsi" w:cs="Arial"/>
          <w:szCs w:val="20"/>
          <w:lang w:eastAsia="en-US"/>
        </w:rPr>
        <w:t>dílů případně elektroniky;</w:t>
      </w:r>
    </w:p>
    <w:p w14:paraId="286783F6" w14:textId="77777777" w:rsidR="00D15B4C" w:rsidRPr="00D15B4C" w:rsidRDefault="00D15B4C" w:rsidP="00CC4D7A">
      <w:pPr>
        <w:numPr>
          <w:ilvl w:val="0"/>
          <w:numId w:val="13"/>
        </w:numPr>
        <w:spacing w:after="120" w:line="280" w:lineRule="atLeast"/>
        <w:rPr>
          <w:rFonts w:eastAsiaTheme="minorHAnsi" w:cs="Arial"/>
          <w:szCs w:val="20"/>
          <w:lang w:eastAsia="en-US"/>
        </w:rPr>
      </w:pPr>
      <w:r w:rsidRPr="00D15B4C">
        <w:rPr>
          <w:rFonts w:eastAsiaTheme="minorHAnsi" w:cs="Arial"/>
          <w:szCs w:val="20"/>
          <w:lang w:eastAsia="en-US"/>
        </w:rPr>
        <w:t>práce servisního technika včetně dopravného;</w:t>
      </w:r>
    </w:p>
    <w:p w14:paraId="263E4777" w14:textId="7CA0332E" w:rsidR="00D15B4C" w:rsidRPr="00D15B4C" w:rsidRDefault="00D15B4C" w:rsidP="00CC4D7A">
      <w:pPr>
        <w:numPr>
          <w:ilvl w:val="0"/>
          <w:numId w:val="13"/>
        </w:numPr>
        <w:spacing w:after="120" w:line="280" w:lineRule="atLeast"/>
        <w:rPr>
          <w:rFonts w:eastAsiaTheme="minorHAnsi" w:cs="Arial"/>
          <w:szCs w:val="20"/>
          <w:lang w:eastAsia="en-US"/>
        </w:rPr>
      </w:pPr>
      <w:r w:rsidRPr="00D15B4C">
        <w:rPr>
          <w:rFonts w:eastAsiaTheme="minorHAnsi" w:cs="Arial"/>
          <w:szCs w:val="20"/>
          <w:lang w:eastAsia="en-US"/>
        </w:rPr>
        <w:t>spotřební materiál - tonery, fotoválce, odpadní nádoby, fixační a přenosové jednotky, sponky do</w:t>
      </w:r>
      <w:r w:rsidR="00CC4D7A">
        <w:rPr>
          <w:rFonts w:eastAsiaTheme="minorHAnsi" w:cs="Arial"/>
          <w:szCs w:val="20"/>
          <w:lang w:eastAsia="en-US"/>
        </w:rPr>
        <w:t> </w:t>
      </w:r>
      <w:r w:rsidRPr="00D15B4C">
        <w:rPr>
          <w:rFonts w:eastAsiaTheme="minorHAnsi" w:cs="Arial"/>
          <w:szCs w:val="20"/>
          <w:lang w:eastAsia="en-US"/>
        </w:rPr>
        <w:t>finišeru u strojů se sešívacím finišerem</w:t>
      </w:r>
      <w:r>
        <w:rPr>
          <w:rFonts w:eastAsiaTheme="minorHAnsi" w:cs="Arial"/>
          <w:szCs w:val="20"/>
          <w:lang w:eastAsia="en-US"/>
        </w:rPr>
        <w:t xml:space="preserve"> apod.</w:t>
      </w:r>
      <w:r w:rsidRPr="00D15B4C">
        <w:rPr>
          <w:rFonts w:eastAsiaTheme="minorHAnsi" w:cs="Arial"/>
          <w:szCs w:val="20"/>
          <w:lang w:eastAsia="en-US"/>
        </w:rPr>
        <w:t>, vše včetně dopravného;</w:t>
      </w:r>
      <w:r w:rsidR="009F54A9" w:rsidRPr="009F54A9">
        <w:t xml:space="preserve"> </w:t>
      </w:r>
      <w:r w:rsidR="009F54A9" w:rsidRPr="009F54A9">
        <w:rPr>
          <w:rFonts w:eastAsiaTheme="minorHAnsi" w:cs="Arial"/>
          <w:szCs w:val="20"/>
          <w:lang w:eastAsia="en-US"/>
        </w:rPr>
        <w:t>je umožněno dodávat i</w:t>
      </w:r>
      <w:r w:rsidR="00CC4D7A">
        <w:rPr>
          <w:rFonts w:eastAsiaTheme="minorHAnsi" w:cs="Arial"/>
          <w:szCs w:val="20"/>
          <w:lang w:eastAsia="en-US"/>
        </w:rPr>
        <w:t> </w:t>
      </w:r>
      <w:r w:rsidR="009F54A9" w:rsidRPr="009F54A9">
        <w:rPr>
          <w:rFonts w:eastAsiaTheme="minorHAnsi" w:cs="Arial"/>
          <w:szCs w:val="20"/>
          <w:lang w:eastAsia="en-US"/>
        </w:rPr>
        <w:t>alternativní tonery (plně kompatibilní) a náplně do zařízení;</w:t>
      </w:r>
    </w:p>
    <w:p w14:paraId="3E486491" w14:textId="36C2F987" w:rsidR="00D15B4C" w:rsidRPr="00D15B4C" w:rsidRDefault="00D15B4C" w:rsidP="00CC4D7A">
      <w:pPr>
        <w:numPr>
          <w:ilvl w:val="0"/>
          <w:numId w:val="13"/>
        </w:numPr>
        <w:spacing w:after="120" w:line="280" w:lineRule="atLeast"/>
        <w:rPr>
          <w:rFonts w:eastAsiaTheme="minorHAnsi" w:cs="Arial"/>
          <w:szCs w:val="20"/>
          <w:lang w:eastAsia="en-US"/>
        </w:rPr>
      </w:pPr>
      <w:r w:rsidRPr="00D15B4C">
        <w:rPr>
          <w:rFonts w:eastAsiaTheme="minorHAnsi" w:cs="Arial"/>
          <w:szCs w:val="20"/>
          <w:lang w:eastAsia="en-US"/>
        </w:rPr>
        <w:t>pravidelné odečty stavu počítadel jednotlivých zařízení v měsíčním cyklu s následnou rekapitulací a měsíčním vyúčtováním uskutečněných kopií</w:t>
      </w:r>
      <w:r w:rsidR="00DA1F1C">
        <w:rPr>
          <w:rFonts w:eastAsiaTheme="minorHAnsi" w:cs="Arial"/>
          <w:szCs w:val="20"/>
          <w:lang w:eastAsia="en-US"/>
        </w:rPr>
        <w:t xml:space="preserve"> (automatické či mechanické dle uvážení uchazeče týkající se způsobu realizace předmětu veřejné zakázky)</w:t>
      </w:r>
      <w:r w:rsidRPr="00D15B4C">
        <w:rPr>
          <w:rFonts w:eastAsiaTheme="minorHAnsi" w:cs="Arial"/>
          <w:szCs w:val="20"/>
          <w:lang w:eastAsia="en-US"/>
        </w:rPr>
        <w:t>;</w:t>
      </w:r>
    </w:p>
    <w:p w14:paraId="7A46DB53" w14:textId="77777777" w:rsidR="00D15B4C" w:rsidRPr="00D15B4C" w:rsidRDefault="00D15B4C" w:rsidP="00CC4D7A">
      <w:pPr>
        <w:numPr>
          <w:ilvl w:val="0"/>
          <w:numId w:val="13"/>
        </w:numPr>
        <w:spacing w:after="120" w:line="280" w:lineRule="atLeast"/>
        <w:rPr>
          <w:rFonts w:eastAsiaTheme="minorHAnsi" w:cs="Arial"/>
          <w:szCs w:val="20"/>
          <w:lang w:eastAsia="en-US"/>
        </w:rPr>
      </w:pPr>
      <w:r w:rsidRPr="00D15B4C">
        <w:rPr>
          <w:rFonts w:eastAsiaTheme="minorHAnsi" w:cs="Arial"/>
          <w:szCs w:val="20"/>
          <w:lang w:eastAsia="en-US"/>
        </w:rPr>
        <w:t>zpětný odběr použitého spotřebního materiálu a vadných náhradních dílů s tím, že budou uchazečem ekologicky zlikvidovány (na vyžádání dodá uchazeč potvrzení o ekologické likvidaci).</w:t>
      </w:r>
    </w:p>
    <w:p w14:paraId="26D066AF" w14:textId="109C3F21" w:rsidR="00405BAF" w:rsidRDefault="00405BAF" w:rsidP="00F81073">
      <w:pPr>
        <w:spacing w:after="120" w:line="280" w:lineRule="atLeast"/>
        <w:rPr>
          <w:rFonts w:eastAsiaTheme="minorHAnsi" w:cs="Arial"/>
          <w:szCs w:val="20"/>
          <w:lang w:eastAsia="en-US"/>
        </w:rPr>
      </w:pPr>
      <w:ins w:id="7" w:author="Mesarčová Veronika Mgr. (MPSV)" w:date="2016-04-18T17:28:00Z">
        <w:r w:rsidRPr="00405BAF">
          <w:rPr>
            <w:rFonts w:eastAsiaTheme="minorHAnsi" w:cs="Arial"/>
            <w:szCs w:val="20"/>
            <w:lang w:eastAsia="en-US"/>
          </w:rPr>
          <w:t>Způsob zajištění výše uvedených požadavků, resp. způsob realizace předmětu veřejné zakázky zadavatel ponechává na uvážení uchazeče s tím, že uchazečům jsou známa tisková zařízení provozovaná zadavatelem a je schopen kvalifikovaně rozhodnout, jakým způsobem je pro něj realizace předmětu veřejné zakázky výhodnější (ekonomicky, personálně, technicky apod.). Uchazeč je oprávněn zajistit výše uvedené požadavky zcela nebo zčásti prostřednictvím softwarového produktu splňující požadavky zadavatele uvedené níže či provádět pravidelné odečty stavu počítadel některých nebo</w:t>
        </w:r>
      </w:ins>
      <w:r w:rsidR="00980BE3">
        <w:rPr>
          <w:rFonts w:eastAsiaTheme="minorHAnsi" w:cs="Arial"/>
          <w:szCs w:val="20"/>
          <w:lang w:eastAsia="en-US"/>
        </w:rPr>
        <w:t> </w:t>
      </w:r>
      <w:ins w:id="8" w:author="Mesarčová Veronika Mgr. (MPSV)" w:date="2016-04-18T17:28:00Z">
        <w:r w:rsidRPr="00405BAF">
          <w:rPr>
            <w:rFonts w:eastAsiaTheme="minorHAnsi" w:cs="Arial"/>
            <w:szCs w:val="20"/>
            <w:lang w:eastAsia="en-US"/>
          </w:rPr>
          <w:t xml:space="preserve">veškerých zařízení fyzicky </w:t>
        </w:r>
      </w:ins>
      <w:ins w:id="9" w:author="Mesarčová Veronika Mgr. (MPSV)" w:date="2016-04-18T18:35:00Z">
        <w:r w:rsidR="00980BE3">
          <w:rPr>
            <w:rFonts w:eastAsiaTheme="minorHAnsi" w:cs="Arial"/>
            <w:szCs w:val="20"/>
            <w:lang w:eastAsia="en-US"/>
          </w:rPr>
          <w:t>nebo</w:t>
        </w:r>
      </w:ins>
      <w:r w:rsidR="00980BE3">
        <w:rPr>
          <w:rFonts w:eastAsiaTheme="minorHAnsi" w:cs="Arial"/>
          <w:szCs w:val="20"/>
          <w:lang w:eastAsia="en-US"/>
        </w:rPr>
        <w:t xml:space="preserve"> </w:t>
      </w:r>
      <w:ins w:id="10" w:author="Mesarčová Veronika Mgr. (MPSV)" w:date="2016-04-18T17:28:00Z">
        <w:r w:rsidRPr="00405BAF">
          <w:rPr>
            <w:rFonts w:eastAsiaTheme="minorHAnsi" w:cs="Arial"/>
            <w:szCs w:val="20"/>
            <w:lang w:eastAsia="en-US"/>
          </w:rPr>
          <w:t>kombinací výše uvedeného.</w:t>
        </w:r>
      </w:ins>
    </w:p>
    <w:p w14:paraId="34D76855" w14:textId="729E33A5" w:rsidR="00F81073" w:rsidRDefault="00F81073" w:rsidP="00F81073">
      <w:pPr>
        <w:spacing w:after="120" w:line="280" w:lineRule="atLeast"/>
        <w:rPr>
          <w:rFonts w:eastAsiaTheme="minorHAnsi" w:cs="Arial"/>
          <w:szCs w:val="20"/>
          <w:lang w:eastAsia="en-US"/>
        </w:rPr>
      </w:pPr>
      <w:r w:rsidRPr="00F81073">
        <w:rPr>
          <w:rFonts w:eastAsiaTheme="minorHAnsi" w:cs="Arial"/>
          <w:szCs w:val="20"/>
          <w:lang w:eastAsia="en-US"/>
        </w:rPr>
        <w:t>Uchazeč je povinen zajistit průběžné a včasné dodávky spotřebního materiálu v potřebném množství, tak</w:t>
      </w:r>
      <w:r w:rsidR="00673885">
        <w:rPr>
          <w:rFonts w:eastAsiaTheme="minorHAnsi" w:cs="Arial"/>
          <w:szCs w:val="20"/>
          <w:lang w:eastAsia="en-US"/>
        </w:rPr>
        <w:t> </w:t>
      </w:r>
      <w:r w:rsidRPr="00F81073">
        <w:rPr>
          <w:rFonts w:eastAsiaTheme="minorHAnsi" w:cs="Arial"/>
          <w:szCs w:val="20"/>
          <w:lang w:eastAsia="en-US"/>
        </w:rPr>
        <w:t>aby nedocházelo k přerušení provozu zařízení z důvodu chybějícího spotřebního materiálu, a to vše s</w:t>
      </w:r>
      <w:r w:rsidR="00673885">
        <w:rPr>
          <w:rFonts w:eastAsiaTheme="minorHAnsi" w:cs="Arial"/>
          <w:szCs w:val="20"/>
          <w:lang w:eastAsia="en-US"/>
        </w:rPr>
        <w:t> </w:t>
      </w:r>
      <w:r w:rsidRPr="00F81073">
        <w:rPr>
          <w:rFonts w:eastAsiaTheme="minorHAnsi" w:cs="Arial"/>
          <w:szCs w:val="20"/>
          <w:lang w:eastAsia="en-US"/>
        </w:rPr>
        <w:t xml:space="preserve">co nejmenšími nároky na součinnost ze strany pověřených pracovníků zadavatele. V žádném případě nesmí jakýkoliv výpadek snížit požadovanou produktivitu práce uživatelů zařízení, kterými jsou zaměstnanci zadavatele. </w:t>
      </w:r>
    </w:p>
    <w:p w14:paraId="35E0B053" w14:textId="52E5FC52" w:rsidR="00F81073" w:rsidRDefault="00F81073" w:rsidP="00F81073">
      <w:pPr>
        <w:spacing w:after="120" w:line="280" w:lineRule="atLeast"/>
        <w:rPr>
          <w:rFonts w:eastAsiaTheme="minorHAnsi" w:cs="Arial"/>
          <w:szCs w:val="20"/>
          <w:lang w:eastAsia="en-US"/>
        </w:rPr>
      </w:pPr>
      <w:r>
        <w:rPr>
          <w:rFonts w:eastAsiaTheme="minorHAnsi" w:cs="Arial"/>
          <w:szCs w:val="20"/>
          <w:lang w:eastAsia="en-US"/>
        </w:rPr>
        <w:t>D</w:t>
      </w:r>
      <w:r w:rsidRPr="008C4016">
        <w:rPr>
          <w:rFonts w:eastAsiaTheme="minorHAnsi" w:cs="Arial"/>
          <w:szCs w:val="20"/>
          <w:lang w:eastAsia="en-US"/>
        </w:rPr>
        <w:t xml:space="preserve">odávky spotřebního materiálu a veškerý servis budou řešeny </w:t>
      </w:r>
      <w:r w:rsidRPr="00F81073">
        <w:rPr>
          <w:rFonts w:eastAsiaTheme="minorHAnsi" w:cs="Arial"/>
          <w:szCs w:val="20"/>
          <w:u w:val="single"/>
          <w:lang w:eastAsia="en-US"/>
        </w:rPr>
        <w:t>zpravidla</w:t>
      </w:r>
      <w:r w:rsidRPr="008C4016">
        <w:rPr>
          <w:rFonts w:eastAsiaTheme="minorHAnsi" w:cs="Arial"/>
          <w:szCs w:val="20"/>
          <w:lang w:eastAsia="en-US"/>
        </w:rPr>
        <w:t xml:space="preserve"> formou objednávky prostřednictvím HELPDESK zadavatele s tím, že požadavek bude bezodkladně předáván na zadanou emailovou adresu poskytovatele služeb. Spotřební materiál bude objednáván prostřednictvím HELPDESKU ve chvíli, kdy systém nahlásí, že některý spotřební materiál dochází. Poskytovatel služeb bude povinen zajistit dodávku bez zbytečného odkladu tak, aby spotřební materiál nedošel a zařízení bylo stále funkční. </w:t>
      </w:r>
    </w:p>
    <w:p w14:paraId="6F3DC3E8" w14:textId="7F7483A7" w:rsidR="00D15B4C" w:rsidRPr="00D15B4C" w:rsidRDefault="00D15B4C" w:rsidP="00D15B4C">
      <w:pPr>
        <w:spacing w:after="120" w:line="280" w:lineRule="atLeast"/>
        <w:rPr>
          <w:rFonts w:eastAsiaTheme="minorHAnsi" w:cs="Arial"/>
          <w:szCs w:val="20"/>
          <w:lang w:eastAsia="en-US"/>
        </w:rPr>
      </w:pPr>
      <w:r w:rsidRPr="00D15B4C">
        <w:rPr>
          <w:rFonts w:eastAsiaTheme="minorHAnsi" w:cs="Arial"/>
          <w:szCs w:val="20"/>
          <w:lang w:eastAsia="en-US"/>
        </w:rPr>
        <w:t xml:space="preserve">Zadavatel připouští rovněž řešení servisu a dodávek spotřebního materiálu pro jednotlivá zařízení v režimu nezávislém na zadavateli a interních procesech zadavatele, a to prostřednictvím systému vzdáleného dohledu </w:t>
      </w:r>
      <w:r w:rsidR="000931CE">
        <w:rPr>
          <w:rFonts w:eastAsiaTheme="minorHAnsi" w:cs="Arial"/>
          <w:szCs w:val="20"/>
          <w:lang w:eastAsia="en-US"/>
        </w:rPr>
        <w:t>uchazeče</w:t>
      </w:r>
      <w:r w:rsidRPr="00D15B4C">
        <w:rPr>
          <w:rFonts w:eastAsiaTheme="minorHAnsi" w:cs="Arial"/>
          <w:szCs w:val="20"/>
          <w:lang w:eastAsia="en-US"/>
        </w:rPr>
        <w:t xml:space="preserve"> pro vytvoření požadavku stroje na dodávku spotřebního materiálu, servis</w:t>
      </w:r>
      <w:r w:rsidR="00E1501E">
        <w:rPr>
          <w:rFonts w:eastAsiaTheme="minorHAnsi" w:cs="Arial"/>
          <w:szCs w:val="20"/>
          <w:lang w:eastAsia="en-US"/>
        </w:rPr>
        <w:t xml:space="preserve">ního zásahu a vzdálenou správu, tj. </w:t>
      </w:r>
      <w:r w:rsidRPr="00D15B4C">
        <w:rPr>
          <w:rFonts w:eastAsiaTheme="minorHAnsi" w:cs="Arial"/>
          <w:szCs w:val="20"/>
          <w:lang w:eastAsia="en-US"/>
        </w:rPr>
        <w:t>automatický odečet stavu počítadel, požadave</w:t>
      </w:r>
      <w:r w:rsidR="004A383F">
        <w:rPr>
          <w:rFonts w:eastAsiaTheme="minorHAnsi" w:cs="Arial"/>
          <w:szCs w:val="20"/>
          <w:lang w:eastAsia="en-US"/>
        </w:rPr>
        <w:t>k na servisní zásah, požadavek na dodávku</w:t>
      </w:r>
      <w:r w:rsidR="00E1501E">
        <w:rPr>
          <w:rFonts w:eastAsiaTheme="minorHAnsi" w:cs="Arial"/>
          <w:szCs w:val="20"/>
          <w:lang w:eastAsia="en-US"/>
        </w:rPr>
        <w:t xml:space="preserve"> spotřebního materiálu atd. (dále </w:t>
      </w:r>
      <w:r w:rsidR="000931CE">
        <w:rPr>
          <w:rFonts w:eastAsiaTheme="minorHAnsi" w:cs="Arial"/>
          <w:szCs w:val="20"/>
          <w:lang w:eastAsia="en-US"/>
        </w:rPr>
        <w:t xml:space="preserve">též </w:t>
      </w:r>
      <w:r w:rsidR="00E1501E">
        <w:rPr>
          <w:rFonts w:eastAsiaTheme="minorHAnsi" w:cs="Arial"/>
          <w:szCs w:val="20"/>
          <w:lang w:eastAsia="en-US"/>
        </w:rPr>
        <w:t>jen „</w:t>
      </w:r>
      <w:r w:rsidR="00B160F8">
        <w:rPr>
          <w:rFonts w:eastAsiaTheme="minorHAnsi" w:cs="Arial"/>
          <w:b/>
          <w:i/>
          <w:szCs w:val="20"/>
          <w:lang w:eastAsia="en-US"/>
        </w:rPr>
        <w:t>Tiskové řešení</w:t>
      </w:r>
      <w:r w:rsidR="00E1501E">
        <w:rPr>
          <w:rFonts w:eastAsiaTheme="minorHAnsi" w:cs="Arial"/>
          <w:szCs w:val="20"/>
          <w:lang w:eastAsia="en-US"/>
        </w:rPr>
        <w:t>“)</w:t>
      </w:r>
      <w:r w:rsidR="009F54A9">
        <w:rPr>
          <w:rFonts w:eastAsiaTheme="minorHAnsi" w:cs="Arial"/>
          <w:szCs w:val="20"/>
          <w:lang w:eastAsia="en-US"/>
        </w:rPr>
        <w:t>.</w:t>
      </w:r>
    </w:p>
    <w:p w14:paraId="0CEDD691" w14:textId="3AE1A311" w:rsidR="009F54A9" w:rsidRPr="00B160F8" w:rsidRDefault="00B160F8" w:rsidP="004A383F">
      <w:pPr>
        <w:spacing w:after="120" w:line="280" w:lineRule="atLeast"/>
        <w:rPr>
          <w:rFonts w:eastAsiaTheme="minorHAnsi" w:cs="Arial"/>
          <w:szCs w:val="20"/>
          <w:lang w:eastAsia="en-US"/>
        </w:rPr>
      </w:pPr>
      <w:r>
        <w:rPr>
          <w:rFonts w:eastAsiaTheme="minorHAnsi" w:cs="Arial"/>
          <w:szCs w:val="20"/>
          <w:lang w:eastAsia="en-US"/>
        </w:rPr>
        <w:t>Tiskové řešení</w:t>
      </w:r>
      <w:r w:rsidR="004A383F">
        <w:rPr>
          <w:rFonts w:eastAsiaTheme="minorHAnsi" w:cs="Arial"/>
          <w:szCs w:val="20"/>
          <w:lang w:eastAsia="en-US"/>
        </w:rPr>
        <w:t xml:space="preserve"> v současné době není realizován</w:t>
      </w:r>
      <w:r w:rsidR="00C63847">
        <w:rPr>
          <w:rFonts w:eastAsiaTheme="minorHAnsi" w:cs="Arial"/>
          <w:szCs w:val="20"/>
          <w:lang w:eastAsia="en-US"/>
        </w:rPr>
        <w:t>o</w:t>
      </w:r>
      <w:r w:rsidR="004A383F" w:rsidRPr="008E0BDB">
        <w:rPr>
          <w:rFonts w:eastAsiaTheme="minorHAnsi" w:cs="Arial"/>
          <w:szCs w:val="20"/>
          <w:lang w:eastAsia="en-US"/>
        </w:rPr>
        <w:t xml:space="preserve"> u žádného ze zařízení, které je předmětem veřejné </w:t>
      </w:r>
      <w:r w:rsidR="004A383F" w:rsidRPr="00B160F8">
        <w:rPr>
          <w:rFonts w:eastAsiaTheme="minorHAnsi" w:cs="Arial"/>
          <w:szCs w:val="20"/>
          <w:lang w:eastAsia="en-US"/>
        </w:rPr>
        <w:t xml:space="preserve">zakázky. Zadavatel nemá k dispozici </w:t>
      </w:r>
      <w:del w:id="11" w:author="Novák David (MPSV)" w:date="2016-04-18T16:16:00Z">
        <w:r w:rsidR="004A383F" w:rsidRPr="00B160F8" w:rsidDel="008C03DC">
          <w:rPr>
            <w:rFonts w:eastAsiaTheme="minorHAnsi" w:cs="Arial"/>
            <w:szCs w:val="20"/>
            <w:lang w:eastAsia="en-US"/>
          </w:rPr>
          <w:delText xml:space="preserve">program </w:delText>
        </w:r>
      </w:del>
      <w:ins w:id="12" w:author="Novák David (MPSV)" w:date="2016-04-18T16:16:00Z">
        <w:r w:rsidR="008C03DC">
          <w:rPr>
            <w:rFonts w:eastAsiaTheme="minorHAnsi" w:cs="Arial"/>
            <w:szCs w:val="20"/>
            <w:lang w:eastAsia="en-US"/>
          </w:rPr>
          <w:t>SW</w:t>
        </w:r>
        <w:r w:rsidR="008C03DC" w:rsidRPr="00B160F8">
          <w:rPr>
            <w:rFonts w:eastAsiaTheme="minorHAnsi" w:cs="Arial"/>
            <w:szCs w:val="20"/>
            <w:lang w:eastAsia="en-US"/>
          </w:rPr>
          <w:t xml:space="preserve"> </w:t>
        </w:r>
      </w:ins>
      <w:r w:rsidR="004A383F" w:rsidRPr="00B160F8">
        <w:rPr>
          <w:rFonts w:eastAsiaTheme="minorHAnsi" w:cs="Arial"/>
          <w:szCs w:val="20"/>
          <w:lang w:eastAsia="en-US"/>
        </w:rPr>
        <w:t xml:space="preserve">pro účely vzdálené správy zařízení. </w:t>
      </w:r>
    </w:p>
    <w:p w14:paraId="7FF1A4F3" w14:textId="50584E2E" w:rsidR="00B160F8" w:rsidRPr="00B160F8" w:rsidRDefault="00B160F8" w:rsidP="00B160F8">
      <w:pPr>
        <w:tabs>
          <w:tab w:val="left" w:pos="360"/>
        </w:tabs>
        <w:spacing w:after="120" w:line="280" w:lineRule="atLeast"/>
        <w:rPr>
          <w:rFonts w:eastAsiaTheme="minorHAnsi" w:cs="Arial"/>
          <w:szCs w:val="20"/>
          <w:lang w:eastAsia="en-US"/>
        </w:rPr>
      </w:pPr>
      <w:r>
        <w:rPr>
          <w:rFonts w:eastAsiaTheme="minorHAnsi" w:cs="Arial"/>
          <w:szCs w:val="20"/>
          <w:lang w:eastAsia="en-US"/>
        </w:rPr>
        <w:lastRenderedPageBreak/>
        <w:t>V případě, že by měla být součástí plnění veřejné zakázky dodávka softwarového</w:t>
      </w:r>
      <w:r w:rsidRPr="00B160F8">
        <w:rPr>
          <w:rFonts w:eastAsiaTheme="minorHAnsi" w:cs="Arial"/>
          <w:szCs w:val="20"/>
          <w:lang w:eastAsia="en-US"/>
        </w:rPr>
        <w:t xml:space="preserve"> produkt</w:t>
      </w:r>
      <w:r>
        <w:rPr>
          <w:rFonts w:eastAsiaTheme="minorHAnsi" w:cs="Arial"/>
          <w:szCs w:val="20"/>
          <w:lang w:eastAsia="en-US"/>
        </w:rPr>
        <w:t>u</w:t>
      </w:r>
      <w:r w:rsidRPr="00B160F8">
        <w:rPr>
          <w:rFonts w:eastAsiaTheme="minorHAnsi" w:cs="Arial"/>
          <w:szCs w:val="20"/>
          <w:lang w:eastAsia="en-US"/>
        </w:rPr>
        <w:t xml:space="preserve">, který by měl být instalován v IT prostředí </w:t>
      </w:r>
      <w:r>
        <w:rPr>
          <w:rFonts w:eastAsiaTheme="minorHAnsi" w:cs="Arial"/>
          <w:szCs w:val="20"/>
          <w:lang w:eastAsia="en-US"/>
        </w:rPr>
        <w:t>zadavatele,</w:t>
      </w:r>
      <w:r w:rsidRPr="00B160F8">
        <w:rPr>
          <w:rFonts w:eastAsiaTheme="minorHAnsi" w:cs="Arial"/>
          <w:szCs w:val="20"/>
          <w:lang w:eastAsia="en-US"/>
        </w:rPr>
        <w:t xml:space="preserve"> </w:t>
      </w:r>
      <w:r>
        <w:rPr>
          <w:rFonts w:eastAsiaTheme="minorHAnsi" w:cs="Arial"/>
          <w:szCs w:val="20"/>
          <w:lang w:eastAsia="en-US"/>
        </w:rPr>
        <w:t>je uchazeč povinen</w:t>
      </w:r>
      <w:r w:rsidRPr="00B160F8">
        <w:rPr>
          <w:rFonts w:eastAsiaTheme="minorHAnsi" w:cs="Arial"/>
          <w:szCs w:val="20"/>
          <w:lang w:eastAsia="en-US"/>
        </w:rPr>
        <w:t xml:space="preserve"> dodržet </w:t>
      </w:r>
      <w:r>
        <w:rPr>
          <w:rFonts w:eastAsiaTheme="minorHAnsi" w:cs="Arial"/>
          <w:szCs w:val="20"/>
          <w:lang w:eastAsia="en-US"/>
        </w:rPr>
        <w:t xml:space="preserve">veškeré </w:t>
      </w:r>
      <w:r w:rsidRPr="00B160F8">
        <w:rPr>
          <w:rFonts w:eastAsiaTheme="minorHAnsi" w:cs="Arial"/>
          <w:szCs w:val="20"/>
          <w:lang w:eastAsia="en-US"/>
        </w:rPr>
        <w:t>následujíc</w:t>
      </w:r>
      <w:r>
        <w:rPr>
          <w:rFonts w:eastAsiaTheme="minorHAnsi" w:cs="Arial"/>
          <w:szCs w:val="20"/>
          <w:lang w:eastAsia="en-US"/>
        </w:rPr>
        <w:t>í</w:t>
      </w:r>
      <w:r w:rsidRPr="00B160F8">
        <w:rPr>
          <w:rFonts w:eastAsiaTheme="minorHAnsi" w:cs="Arial"/>
          <w:szCs w:val="20"/>
          <w:lang w:eastAsia="en-US"/>
        </w:rPr>
        <w:t xml:space="preserve"> požadavky:</w:t>
      </w:r>
      <w:r w:rsidRPr="00B160F8">
        <w:t xml:space="preserve"> </w:t>
      </w:r>
    </w:p>
    <w:p w14:paraId="30F48CEA" w14:textId="3715FF91"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 xml:space="preserve">dodávané </w:t>
      </w:r>
      <w:r>
        <w:rPr>
          <w:rFonts w:eastAsiaTheme="minorHAnsi" w:cs="Arial"/>
          <w:szCs w:val="20"/>
          <w:lang w:eastAsia="en-US"/>
        </w:rPr>
        <w:t>T</w:t>
      </w:r>
      <w:r w:rsidRPr="00B160F8">
        <w:rPr>
          <w:rFonts w:eastAsiaTheme="minorHAnsi" w:cs="Arial"/>
          <w:szCs w:val="20"/>
          <w:lang w:eastAsia="en-US"/>
        </w:rPr>
        <w:t>iskové řešení musí být v souladu s požadavky na bezpečnostní opatření a</w:t>
      </w:r>
      <w:r>
        <w:rPr>
          <w:rFonts w:eastAsiaTheme="minorHAnsi" w:cs="Arial"/>
          <w:szCs w:val="20"/>
          <w:lang w:eastAsia="en-US"/>
        </w:rPr>
        <w:t> </w:t>
      </w:r>
      <w:r w:rsidRPr="00B160F8">
        <w:rPr>
          <w:rFonts w:eastAsiaTheme="minorHAnsi" w:cs="Arial"/>
          <w:szCs w:val="20"/>
          <w:lang w:eastAsia="en-US"/>
        </w:rPr>
        <w:t xml:space="preserve">bezpečnostní </w:t>
      </w:r>
      <w:r w:rsidR="00980BE3" w:rsidRPr="00B160F8">
        <w:rPr>
          <w:rFonts w:eastAsiaTheme="minorHAnsi" w:cs="Arial"/>
          <w:szCs w:val="20"/>
          <w:lang w:eastAsia="en-US"/>
        </w:rPr>
        <w:t>dokumentaci dle</w:t>
      </w:r>
      <w:r w:rsidRPr="00B160F8">
        <w:rPr>
          <w:rFonts w:eastAsiaTheme="minorHAnsi" w:cs="Arial"/>
          <w:szCs w:val="20"/>
          <w:lang w:eastAsia="en-US"/>
        </w:rPr>
        <w:t xml:space="preserve"> zákona č. 181/2014 Sb., o kybernetické bezpečnosti a</w:t>
      </w:r>
      <w:r>
        <w:rPr>
          <w:rFonts w:eastAsiaTheme="minorHAnsi" w:cs="Arial"/>
          <w:szCs w:val="20"/>
          <w:lang w:eastAsia="en-US"/>
        </w:rPr>
        <w:t> </w:t>
      </w:r>
      <w:r w:rsidRPr="00B160F8">
        <w:rPr>
          <w:rFonts w:eastAsiaTheme="minorHAnsi" w:cs="Arial"/>
          <w:szCs w:val="20"/>
          <w:lang w:eastAsia="en-US"/>
        </w:rPr>
        <w:t xml:space="preserve">souvisejících předpisů, protože v prostředí </w:t>
      </w:r>
      <w:r>
        <w:rPr>
          <w:rFonts w:eastAsiaTheme="minorHAnsi" w:cs="Arial"/>
          <w:szCs w:val="20"/>
          <w:lang w:eastAsia="en-US"/>
        </w:rPr>
        <w:t>zadavatele (MPSV)</w:t>
      </w:r>
      <w:r w:rsidRPr="00B160F8">
        <w:rPr>
          <w:rFonts w:eastAsiaTheme="minorHAnsi" w:cs="Arial"/>
          <w:szCs w:val="20"/>
          <w:lang w:eastAsia="en-US"/>
        </w:rPr>
        <w:t xml:space="preserve"> jsou provozovány informační systémy kritické informační infrastruktur</w:t>
      </w:r>
      <w:r>
        <w:rPr>
          <w:rFonts w:eastAsiaTheme="minorHAnsi" w:cs="Arial"/>
          <w:szCs w:val="20"/>
          <w:lang w:eastAsia="en-US"/>
        </w:rPr>
        <w:t>y a významné informační systémy,</w:t>
      </w:r>
    </w:p>
    <w:p w14:paraId="5488BC10" w14:textId="77777777"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 xml:space="preserve">veškeré serverové instalace </w:t>
      </w:r>
      <w:r>
        <w:rPr>
          <w:rFonts w:eastAsiaTheme="minorHAnsi" w:cs="Arial"/>
          <w:szCs w:val="20"/>
          <w:lang w:eastAsia="en-US"/>
        </w:rPr>
        <w:t>musí být</w:t>
      </w:r>
      <w:r w:rsidRPr="00B160F8">
        <w:rPr>
          <w:rFonts w:eastAsiaTheme="minorHAnsi" w:cs="Arial"/>
          <w:szCs w:val="20"/>
          <w:lang w:eastAsia="en-US"/>
        </w:rPr>
        <w:t xml:space="preserve"> provedeny ve virtuálním prostředí Microsoft Hyper-V</w:t>
      </w:r>
      <w:r>
        <w:rPr>
          <w:rFonts w:eastAsiaTheme="minorHAnsi" w:cs="Arial"/>
          <w:szCs w:val="20"/>
          <w:lang w:eastAsia="en-US"/>
        </w:rPr>
        <w:t> </w:t>
      </w:r>
      <w:r w:rsidRPr="00B160F8">
        <w:rPr>
          <w:rFonts w:eastAsiaTheme="minorHAnsi" w:cs="Arial"/>
          <w:szCs w:val="20"/>
          <w:lang w:eastAsia="en-US"/>
        </w:rPr>
        <w:t>zadavatele,</w:t>
      </w:r>
    </w:p>
    <w:p w14:paraId="4FBF9192" w14:textId="2D64E97D"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pro instalaci</w:t>
      </w:r>
      <w:r>
        <w:rPr>
          <w:rFonts w:eastAsiaTheme="minorHAnsi" w:cs="Arial"/>
          <w:szCs w:val="20"/>
          <w:lang w:eastAsia="en-US"/>
        </w:rPr>
        <w:t xml:space="preserve"> Tiskového řešení</w:t>
      </w:r>
      <w:r w:rsidRPr="00B160F8">
        <w:rPr>
          <w:rFonts w:eastAsiaTheme="minorHAnsi" w:cs="Arial"/>
          <w:szCs w:val="20"/>
          <w:lang w:eastAsia="en-US"/>
        </w:rPr>
        <w:t xml:space="preserve"> </w:t>
      </w:r>
      <w:r>
        <w:rPr>
          <w:rFonts w:eastAsiaTheme="minorHAnsi" w:cs="Arial"/>
          <w:szCs w:val="20"/>
          <w:lang w:eastAsia="en-US"/>
        </w:rPr>
        <w:t xml:space="preserve">musí být </w:t>
      </w:r>
      <w:r w:rsidRPr="00B160F8">
        <w:rPr>
          <w:rFonts w:eastAsiaTheme="minorHAnsi" w:cs="Arial"/>
          <w:szCs w:val="20"/>
          <w:lang w:eastAsia="en-US"/>
        </w:rPr>
        <w:t>použit operační systém Microsoft Windows Server 2012 R2,</w:t>
      </w:r>
    </w:p>
    <w:p w14:paraId="41F22BDC" w14:textId="5DF011B4"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Pr>
          <w:rFonts w:eastAsiaTheme="minorHAnsi" w:cs="Arial"/>
          <w:szCs w:val="20"/>
          <w:lang w:eastAsia="en-US"/>
        </w:rPr>
        <w:t xml:space="preserve">dodané Tiskové řešení musí být </w:t>
      </w:r>
      <w:r w:rsidRPr="00B160F8">
        <w:rPr>
          <w:rFonts w:eastAsiaTheme="minorHAnsi" w:cs="Arial"/>
          <w:szCs w:val="20"/>
          <w:lang w:eastAsia="en-US"/>
        </w:rPr>
        <w:t>integrován</w:t>
      </w:r>
      <w:r>
        <w:rPr>
          <w:rFonts w:eastAsiaTheme="minorHAnsi" w:cs="Arial"/>
          <w:szCs w:val="20"/>
          <w:lang w:eastAsia="en-US"/>
        </w:rPr>
        <w:t>o</w:t>
      </w:r>
      <w:r w:rsidRPr="00B160F8">
        <w:rPr>
          <w:rFonts w:eastAsiaTheme="minorHAnsi" w:cs="Arial"/>
          <w:szCs w:val="20"/>
          <w:lang w:eastAsia="en-US"/>
        </w:rPr>
        <w:t xml:space="preserve"> do prostředí Micros</w:t>
      </w:r>
      <w:r>
        <w:rPr>
          <w:rFonts w:eastAsiaTheme="minorHAnsi" w:cs="Arial"/>
          <w:szCs w:val="20"/>
          <w:lang w:eastAsia="en-US"/>
        </w:rPr>
        <w:t>oft Active Directory zadavatele,</w:t>
      </w:r>
    </w:p>
    <w:p w14:paraId="157E3544" w14:textId="1ADA5816"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v</w:t>
      </w:r>
      <w:r>
        <w:rPr>
          <w:rFonts w:eastAsiaTheme="minorHAnsi" w:cs="Arial"/>
          <w:szCs w:val="20"/>
          <w:lang w:eastAsia="en-US"/>
        </w:rPr>
        <w:t xml:space="preserve">eškeré rozesílání e-mail zpráv musí být </w:t>
      </w:r>
      <w:r w:rsidRPr="00B160F8">
        <w:rPr>
          <w:rFonts w:eastAsiaTheme="minorHAnsi" w:cs="Arial"/>
          <w:szCs w:val="20"/>
          <w:lang w:eastAsia="en-US"/>
        </w:rPr>
        <w:t>zajištěno centrálním poštovním systémem Microsof</w:t>
      </w:r>
      <w:r>
        <w:rPr>
          <w:rFonts w:eastAsiaTheme="minorHAnsi" w:cs="Arial"/>
          <w:szCs w:val="20"/>
          <w:lang w:eastAsia="en-US"/>
        </w:rPr>
        <w:t>t Exchange, ke kterému se bude T</w:t>
      </w:r>
      <w:r w:rsidRPr="00B160F8">
        <w:rPr>
          <w:rFonts w:eastAsiaTheme="minorHAnsi" w:cs="Arial"/>
          <w:szCs w:val="20"/>
          <w:lang w:eastAsia="en-US"/>
        </w:rPr>
        <w:t xml:space="preserve">iskové řešení autentizovat, </w:t>
      </w:r>
    </w:p>
    <w:p w14:paraId="2CD9A999" w14:textId="7821D58B"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 xml:space="preserve">uchazeč </w:t>
      </w:r>
      <w:r>
        <w:rPr>
          <w:rFonts w:eastAsiaTheme="minorHAnsi" w:cs="Arial"/>
          <w:szCs w:val="20"/>
          <w:lang w:eastAsia="en-US"/>
        </w:rPr>
        <w:t>je povinen předložit</w:t>
      </w:r>
      <w:r w:rsidRPr="00B160F8">
        <w:rPr>
          <w:rFonts w:eastAsiaTheme="minorHAnsi" w:cs="Arial"/>
          <w:szCs w:val="20"/>
          <w:lang w:eastAsia="en-US"/>
        </w:rPr>
        <w:t xml:space="preserve"> </w:t>
      </w:r>
      <w:r w:rsidRPr="00B160F8">
        <w:rPr>
          <w:rFonts w:eastAsiaTheme="minorHAnsi" w:cs="Arial"/>
          <w:szCs w:val="20"/>
          <w:u w:val="single"/>
          <w:lang w:eastAsia="en-US"/>
        </w:rPr>
        <w:t xml:space="preserve">technický a bezpečnostní projekt </w:t>
      </w:r>
      <w:r>
        <w:rPr>
          <w:rFonts w:eastAsiaTheme="minorHAnsi" w:cs="Arial"/>
          <w:szCs w:val="20"/>
          <w:u w:val="single"/>
          <w:lang w:eastAsia="en-US"/>
        </w:rPr>
        <w:t>realizace nasazení a začlenění T</w:t>
      </w:r>
      <w:r w:rsidRPr="00B160F8">
        <w:rPr>
          <w:rFonts w:eastAsiaTheme="minorHAnsi" w:cs="Arial"/>
          <w:szCs w:val="20"/>
          <w:u w:val="single"/>
          <w:lang w:eastAsia="en-US"/>
        </w:rPr>
        <w:t xml:space="preserve">iskového </w:t>
      </w:r>
      <w:r>
        <w:rPr>
          <w:rFonts w:eastAsiaTheme="minorHAnsi" w:cs="Arial"/>
          <w:szCs w:val="20"/>
          <w:u w:val="single"/>
          <w:lang w:eastAsia="en-US"/>
        </w:rPr>
        <w:t>řešení</w:t>
      </w:r>
      <w:r w:rsidRPr="00B160F8">
        <w:rPr>
          <w:rFonts w:eastAsiaTheme="minorHAnsi" w:cs="Arial"/>
          <w:szCs w:val="20"/>
          <w:u w:val="single"/>
          <w:lang w:eastAsia="en-US"/>
        </w:rPr>
        <w:t xml:space="preserve"> do prostředí zadavatele</w:t>
      </w:r>
      <w:r w:rsidRPr="00B160F8">
        <w:rPr>
          <w:rFonts w:eastAsiaTheme="minorHAnsi" w:cs="Arial"/>
          <w:szCs w:val="20"/>
          <w:lang w:eastAsia="en-US"/>
        </w:rPr>
        <w:t xml:space="preserve">, včetně specifikace </w:t>
      </w:r>
      <w:r>
        <w:rPr>
          <w:rFonts w:eastAsiaTheme="minorHAnsi" w:cs="Arial"/>
          <w:szCs w:val="20"/>
          <w:lang w:eastAsia="en-US"/>
        </w:rPr>
        <w:t>požadavků na součinnost</w:t>
      </w:r>
      <w:r w:rsidRPr="00B160F8">
        <w:rPr>
          <w:rFonts w:eastAsiaTheme="minorHAnsi" w:cs="Arial"/>
          <w:szCs w:val="20"/>
          <w:lang w:eastAsia="en-US"/>
        </w:rPr>
        <w:t xml:space="preserve"> a</w:t>
      </w:r>
      <w:r>
        <w:rPr>
          <w:rFonts w:eastAsiaTheme="minorHAnsi" w:cs="Arial"/>
          <w:szCs w:val="20"/>
          <w:lang w:eastAsia="en-US"/>
        </w:rPr>
        <w:t> způsobu připojení uživatelů k T</w:t>
      </w:r>
      <w:r w:rsidRPr="00B160F8">
        <w:rPr>
          <w:rFonts w:eastAsiaTheme="minorHAnsi" w:cs="Arial"/>
          <w:szCs w:val="20"/>
          <w:lang w:eastAsia="en-US"/>
        </w:rPr>
        <w:t>iskovému řešení,</w:t>
      </w:r>
    </w:p>
    <w:p w14:paraId="383E0DD6" w14:textId="77777777"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uchazeč</w:t>
      </w:r>
      <w:r>
        <w:rPr>
          <w:rFonts w:eastAsiaTheme="minorHAnsi" w:cs="Arial"/>
          <w:szCs w:val="20"/>
          <w:lang w:eastAsia="en-US"/>
        </w:rPr>
        <w:t xml:space="preserve"> je povinen postoupit</w:t>
      </w:r>
      <w:r w:rsidRPr="00B160F8">
        <w:rPr>
          <w:rFonts w:eastAsiaTheme="minorHAnsi" w:cs="Arial"/>
          <w:szCs w:val="20"/>
          <w:lang w:eastAsia="en-US"/>
        </w:rPr>
        <w:t xml:space="preserve"> technický projekt</w:t>
      </w:r>
      <w:r>
        <w:rPr>
          <w:rFonts w:eastAsiaTheme="minorHAnsi" w:cs="Arial"/>
          <w:szCs w:val="20"/>
          <w:lang w:eastAsia="en-US"/>
        </w:rPr>
        <w:t xml:space="preserve"> ke</w:t>
      </w:r>
      <w:r w:rsidRPr="00B160F8">
        <w:rPr>
          <w:rFonts w:eastAsiaTheme="minorHAnsi" w:cs="Arial"/>
          <w:szCs w:val="20"/>
          <w:lang w:eastAsia="en-US"/>
        </w:rPr>
        <w:t xml:space="preserve"> schvalovacímu řízení zadavatele,</w:t>
      </w:r>
    </w:p>
    <w:p w14:paraId="58A4B8C8" w14:textId="61FEBDD2" w:rsidR="00B160F8" w:rsidRP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 xml:space="preserve">uchazeč </w:t>
      </w:r>
      <w:r>
        <w:rPr>
          <w:rFonts w:eastAsiaTheme="minorHAnsi" w:cs="Arial"/>
          <w:szCs w:val="20"/>
          <w:lang w:eastAsia="en-US"/>
        </w:rPr>
        <w:t>je povinen zpracovat</w:t>
      </w:r>
      <w:r w:rsidRPr="00B160F8">
        <w:rPr>
          <w:rFonts w:eastAsiaTheme="minorHAnsi" w:cs="Arial"/>
          <w:szCs w:val="20"/>
          <w:lang w:eastAsia="en-US"/>
        </w:rPr>
        <w:t xml:space="preserve"> provozní dokumentaci dodaného</w:t>
      </w:r>
      <w:r>
        <w:rPr>
          <w:rFonts w:eastAsiaTheme="minorHAnsi" w:cs="Arial"/>
          <w:szCs w:val="20"/>
          <w:lang w:eastAsia="en-US"/>
        </w:rPr>
        <w:t xml:space="preserve"> Tiskového</w:t>
      </w:r>
      <w:r w:rsidRPr="00B160F8">
        <w:rPr>
          <w:rFonts w:eastAsiaTheme="minorHAnsi" w:cs="Arial"/>
          <w:szCs w:val="20"/>
          <w:lang w:eastAsia="en-US"/>
        </w:rPr>
        <w:t xml:space="preserve"> řešení.</w:t>
      </w:r>
    </w:p>
    <w:p w14:paraId="689EDCB4" w14:textId="6BB112ED" w:rsidR="00CB4777" w:rsidRDefault="00F81073" w:rsidP="00CB4777">
      <w:pPr>
        <w:spacing w:after="120" w:line="280" w:lineRule="atLeast"/>
        <w:rPr>
          <w:rFonts w:eastAsiaTheme="minorHAnsi" w:cs="Arial"/>
          <w:szCs w:val="20"/>
          <w:lang w:eastAsia="en-US"/>
        </w:rPr>
      </w:pPr>
      <w:r>
        <w:rPr>
          <w:rFonts w:eastAsiaTheme="minorHAnsi" w:cs="Arial"/>
          <w:szCs w:val="20"/>
          <w:lang w:eastAsia="en-US"/>
        </w:rPr>
        <w:t xml:space="preserve">V případě, že ze strany uchazeče bude předmět plnění veřejné zakázky zajištěn prostřednictvím Tiskového řešení, je po uzavření smlouvy uchazeč povinen bez zbytečného odkladu předložit zadavateli ke schválení </w:t>
      </w:r>
      <w:r w:rsidRPr="00F81073">
        <w:rPr>
          <w:rFonts w:eastAsiaTheme="minorHAnsi" w:cs="Arial"/>
          <w:szCs w:val="20"/>
          <w:u w:val="single"/>
          <w:lang w:eastAsia="en-US"/>
        </w:rPr>
        <w:t>technický a bezpečnostní projekt realizace nasazení a začlenění Tiskového řešení do</w:t>
      </w:r>
      <w:r>
        <w:rPr>
          <w:rFonts w:eastAsiaTheme="minorHAnsi" w:cs="Arial"/>
          <w:szCs w:val="20"/>
          <w:u w:val="single"/>
          <w:lang w:eastAsia="en-US"/>
        </w:rPr>
        <w:t> </w:t>
      </w:r>
      <w:r w:rsidRPr="00F81073">
        <w:rPr>
          <w:rFonts w:eastAsiaTheme="minorHAnsi" w:cs="Arial"/>
          <w:szCs w:val="20"/>
          <w:u w:val="single"/>
          <w:lang w:eastAsia="en-US"/>
        </w:rPr>
        <w:t>prostředí zadavatele</w:t>
      </w:r>
      <w:r w:rsidRPr="00F81073">
        <w:rPr>
          <w:rFonts w:eastAsiaTheme="minorHAnsi" w:cs="Arial"/>
          <w:szCs w:val="20"/>
          <w:lang w:eastAsia="en-US"/>
        </w:rPr>
        <w:t>, včetně specifikace požadavků na součinnost a způsobu připoje</w:t>
      </w:r>
      <w:r>
        <w:rPr>
          <w:rFonts w:eastAsiaTheme="minorHAnsi" w:cs="Arial"/>
          <w:szCs w:val="20"/>
          <w:lang w:eastAsia="en-US"/>
        </w:rPr>
        <w:t xml:space="preserve">ní uživatelů k Tiskovému řešení. Schválení projektu ze strany zadavatele je podmínkou zahájení </w:t>
      </w:r>
      <w:r w:rsidR="00980BE3">
        <w:rPr>
          <w:rFonts w:eastAsiaTheme="minorHAnsi" w:cs="Arial"/>
          <w:szCs w:val="20"/>
          <w:lang w:eastAsia="en-US"/>
        </w:rPr>
        <w:t>implementace</w:t>
      </w:r>
      <w:r>
        <w:rPr>
          <w:rFonts w:eastAsiaTheme="minorHAnsi" w:cs="Arial"/>
          <w:szCs w:val="20"/>
          <w:lang w:eastAsia="en-US"/>
        </w:rPr>
        <w:t xml:space="preserve"> Tiskového řešení do </w:t>
      </w:r>
      <w:r w:rsidR="00980BE3">
        <w:rPr>
          <w:rFonts w:eastAsiaTheme="minorHAnsi" w:cs="Arial"/>
          <w:szCs w:val="20"/>
          <w:lang w:eastAsia="en-US"/>
        </w:rPr>
        <w:t>prostředí</w:t>
      </w:r>
      <w:r>
        <w:rPr>
          <w:rFonts w:eastAsiaTheme="minorHAnsi" w:cs="Arial"/>
          <w:szCs w:val="20"/>
          <w:lang w:eastAsia="en-US"/>
        </w:rPr>
        <w:t xml:space="preserve"> zadavatele. Do doby než bude případné Tiskové řešení do prostředí zadavatele zavedeno, je uchazeč povinen zajistit servis a provoz zařízení jiným vhodným způsobem (např. mechanickými odečty stavu počítadel zařízení a zadáváním požadavků prostřednictvím HELPDESKu zadavatele).</w:t>
      </w:r>
    </w:p>
    <w:p w14:paraId="73ACC49A" w14:textId="77777777" w:rsidR="00CB4777" w:rsidRPr="00CB4777" w:rsidRDefault="00CB4777" w:rsidP="00CB4777">
      <w:pPr>
        <w:spacing w:after="120" w:line="280" w:lineRule="atLeast"/>
        <w:rPr>
          <w:rFonts w:eastAsiaTheme="minorHAnsi" w:cs="Arial"/>
          <w:szCs w:val="20"/>
          <w:lang w:eastAsia="en-US"/>
        </w:rPr>
      </w:pPr>
    </w:p>
    <w:p w14:paraId="50275C66" w14:textId="41535971" w:rsidR="00B22603" w:rsidRDefault="00B22603" w:rsidP="00F81073">
      <w:pPr>
        <w:tabs>
          <w:tab w:val="num" w:pos="360"/>
        </w:tabs>
        <w:spacing w:after="120" w:line="280" w:lineRule="atLeast"/>
        <w:rPr>
          <w:rFonts w:eastAsiaTheme="minorHAnsi" w:cs="Arial"/>
          <w:szCs w:val="20"/>
          <w:lang w:eastAsia="en-US"/>
        </w:rPr>
      </w:pPr>
      <w:r w:rsidRPr="0042151C">
        <w:rPr>
          <w:rFonts w:eastAsiaTheme="minorHAnsi" w:cs="Arial"/>
          <w:b/>
          <w:szCs w:val="20"/>
          <w:u w:val="single"/>
          <w:lang w:eastAsia="en-US"/>
        </w:rPr>
        <w:t>Součástí veřejné zakázky není</w:t>
      </w:r>
      <w:r w:rsidRPr="0042151C">
        <w:rPr>
          <w:rFonts w:eastAsiaTheme="minorHAnsi" w:cs="Arial"/>
          <w:szCs w:val="20"/>
          <w:lang w:eastAsia="en-US"/>
        </w:rPr>
        <w:t xml:space="preserve"> provedení případných prací nutných pro připojení (LAN, el. připojení) zařízení, přidělení IP adres zařízením a přístupových práv do LAN zadavatele; doplňování papíru do</w:t>
      </w:r>
      <w:r w:rsidR="00E12513">
        <w:rPr>
          <w:rFonts w:eastAsiaTheme="minorHAnsi" w:cs="Arial"/>
          <w:szCs w:val="20"/>
          <w:lang w:eastAsia="en-US"/>
        </w:rPr>
        <w:t> </w:t>
      </w:r>
      <w:r w:rsidRPr="0042151C">
        <w:rPr>
          <w:rFonts w:eastAsiaTheme="minorHAnsi" w:cs="Arial"/>
          <w:szCs w:val="20"/>
          <w:lang w:eastAsia="en-US"/>
        </w:rPr>
        <w:t>zařízení a ostatních činností uživatelského c</w:t>
      </w:r>
      <w:r w:rsidR="00A83B26">
        <w:rPr>
          <w:rFonts w:eastAsiaTheme="minorHAnsi" w:cs="Arial"/>
          <w:szCs w:val="20"/>
          <w:lang w:eastAsia="en-US"/>
        </w:rPr>
        <w:t>harakteru pro zajištění provozu.</w:t>
      </w:r>
    </w:p>
    <w:p w14:paraId="2FD0926B" w14:textId="77777777" w:rsidR="00F81073" w:rsidRPr="00F81073" w:rsidRDefault="00F81073" w:rsidP="00F81073">
      <w:pPr>
        <w:tabs>
          <w:tab w:val="num" w:pos="360"/>
        </w:tabs>
        <w:spacing w:after="120" w:line="280" w:lineRule="atLeast"/>
        <w:rPr>
          <w:rFonts w:eastAsiaTheme="minorHAnsi" w:cs="Arial"/>
          <w:szCs w:val="20"/>
          <w:lang w:eastAsia="en-US"/>
        </w:rPr>
      </w:pPr>
    </w:p>
    <w:p w14:paraId="6A164032" w14:textId="42E44C19" w:rsidR="009B1E7F" w:rsidRPr="0064009B" w:rsidRDefault="00700FC9" w:rsidP="009B1E7F">
      <w:pPr>
        <w:spacing w:after="120" w:line="280" w:lineRule="atLeast"/>
        <w:rPr>
          <w:rFonts w:eastAsiaTheme="minorHAnsi" w:cs="Arial"/>
          <w:b/>
          <w:sz w:val="24"/>
          <w:u w:val="single"/>
          <w:lang w:eastAsia="en-US"/>
        </w:rPr>
      </w:pPr>
      <w:r w:rsidRPr="0064009B">
        <w:rPr>
          <w:rFonts w:eastAsiaTheme="minorHAnsi" w:cs="Arial"/>
          <w:b/>
          <w:sz w:val="24"/>
          <w:u w:val="single"/>
          <w:lang w:eastAsia="en-US"/>
        </w:rPr>
        <w:t xml:space="preserve">Požadavky na servisní zásah: </w:t>
      </w:r>
    </w:p>
    <w:p w14:paraId="0F2AE20F" w14:textId="4A944691" w:rsidR="00DA3C4D" w:rsidRPr="00DA3C4D" w:rsidRDefault="00DA3C4D" w:rsidP="00DA3C4D">
      <w:pPr>
        <w:spacing w:after="120" w:line="280" w:lineRule="atLeast"/>
        <w:rPr>
          <w:rFonts w:eastAsiaTheme="minorHAnsi" w:cs="Arial"/>
          <w:szCs w:val="20"/>
          <w:lang w:eastAsia="en-US"/>
        </w:rPr>
      </w:pPr>
      <w:r>
        <w:rPr>
          <w:rFonts w:eastAsiaTheme="minorHAnsi" w:cs="Arial"/>
          <w:szCs w:val="20"/>
          <w:lang w:eastAsia="en-US"/>
        </w:rPr>
        <w:t>Uchazeč je povinen poskytovat v</w:t>
      </w:r>
      <w:r w:rsidRPr="00DA3C4D">
        <w:rPr>
          <w:rFonts w:eastAsiaTheme="minorHAnsi" w:cs="Arial"/>
          <w:szCs w:val="20"/>
          <w:lang w:eastAsia="en-US"/>
        </w:rPr>
        <w:t>eškerý se</w:t>
      </w:r>
      <w:r>
        <w:rPr>
          <w:rFonts w:eastAsiaTheme="minorHAnsi" w:cs="Arial"/>
          <w:szCs w:val="20"/>
          <w:lang w:eastAsia="en-US"/>
        </w:rPr>
        <w:t>rvis a pravidelnou údržbu</w:t>
      </w:r>
      <w:r w:rsidRPr="00DA3C4D">
        <w:rPr>
          <w:rFonts w:eastAsiaTheme="minorHAnsi" w:cs="Arial"/>
          <w:szCs w:val="20"/>
          <w:lang w:eastAsia="en-US"/>
        </w:rPr>
        <w:t xml:space="preserve"> zajišťující nepřetržitou funkčnost daného zařízení</w:t>
      </w:r>
      <w:r>
        <w:rPr>
          <w:rFonts w:eastAsiaTheme="minorHAnsi" w:cs="Arial"/>
          <w:szCs w:val="20"/>
          <w:lang w:eastAsia="en-US"/>
        </w:rPr>
        <w:t xml:space="preserve">. </w:t>
      </w:r>
      <w:r w:rsidRPr="00DA3C4D">
        <w:rPr>
          <w:rFonts w:eastAsiaTheme="minorHAnsi" w:cs="Arial"/>
          <w:szCs w:val="20"/>
          <w:lang w:eastAsia="en-US"/>
        </w:rPr>
        <w:t xml:space="preserve">Uchazeč je povinen zajistit příchod servisního technika na určenou lokalitu nejpozději do 4 hodin od nahlášení závady. Čas se počítá v pracovní dny v době 08.00 - 16.00 hod. </w:t>
      </w:r>
    </w:p>
    <w:p w14:paraId="248FF169" w14:textId="6475009D" w:rsidR="00DA3C4D" w:rsidRPr="00DA3C4D" w:rsidRDefault="00DA3C4D" w:rsidP="00DA3C4D">
      <w:pPr>
        <w:spacing w:after="120" w:line="280" w:lineRule="atLeast"/>
        <w:rPr>
          <w:rFonts w:eastAsiaTheme="minorHAnsi" w:cs="Arial"/>
          <w:szCs w:val="20"/>
          <w:lang w:eastAsia="en-US"/>
        </w:rPr>
      </w:pPr>
      <w:r w:rsidRPr="00DA3C4D">
        <w:rPr>
          <w:rFonts w:eastAsiaTheme="minorHAnsi" w:cs="Arial"/>
          <w:szCs w:val="20"/>
          <w:lang w:eastAsia="en-US"/>
        </w:rPr>
        <w:t>V případě, že uchazeč nedokáže odstranit závadu zařízení a tato závada brání v řádném užívání zařízení</w:t>
      </w:r>
      <w:r w:rsidR="00281A49">
        <w:rPr>
          <w:rFonts w:eastAsiaTheme="minorHAnsi" w:cs="Arial"/>
          <w:szCs w:val="20"/>
          <w:lang w:eastAsia="en-US"/>
        </w:rPr>
        <w:t>, je uchazeč po</w:t>
      </w:r>
      <w:r>
        <w:rPr>
          <w:rFonts w:eastAsiaTheme="minorHAnsi" w:cs="Arial"/>
          <w:szCs w:val="20"/>
          <w:lang w:eastAsia="en-US"/>
        </w:rPr>
        <w:t>vinen</w:t>
      </w:r>
      <w:r w:rsidRPr="00DA3C4D">
        <w:rPr>
          <w:rFonts w:eastAsiaTheme="minorHAnsi" w:cs="Arial"/>
          <w:szCs w:val="20"/>
          <w:lang w:eastAsia="en-US"/>
        </w:rPr>
        <w:t xml:space="preserve"> do 24 hodin od uplynutí výše uve</w:t>
      </w:r>
      <w:r w:rsidR="000B0B36">
        <w:rPr>
          <w:rFonts w:eastAsiaTheme="minorHAnsi" w:cs="Arial"/>
          <w:szCs w:val="20"/>
          <w:lang w:eastAsia="en-US"/>
        </w:rPr>
        <w:t>dené lhůty pro servisní zásah</w:t>
      </w:r>
      <w:r w:rsidRPr="00DA3C4D">
        <w:rPr>
          <w:rFonts w:eastAsiaTheme="minorHAnsi" w:cs="Arial"/>
          <w:szCs w:val="20"/>
          <w:lang w:eastAsia="en-US"/>
        </w:rPr>
        <w:t xml:space="preserve"> zadavateli bezplatně zapůjčit náhradní zařízení s odpovídajícími funkcemi </w:t>
      </w:r>
      <w:r>
        <w:rPr>
          <w:rFonts w:eastAsiaTheme="minorHAnsi" w:cs="Arial"/>
          <w:szCs w:val="20"/>
          <w:lang w:eastAsia="en-US"/>
        </w:rPr>
        <w:t xml:space="preserve">na dobu nezbytně nutnou, tj. </w:t>
      </w:r>
      <w:r w:rsidRPr="00DA3C4D">
        <w:rPr>
          <w:rFonts w:eastAsiaTheme="minorHAnsi" w:cs="Arial"/>
          <w:szCs w:val="20"/>
          <w:lang w:eastAsia="en-US"/>
        </w:rPr>
        <w:t>do dne zprovoznění vadného zařízení.</w:t>
      </w:r>
      <w:r>
        <w:rPr>
          <w:rFonts w:eastAsiaTheme="minorHAnsi" w:cs="Arial"/>
          <w:szCs w:val="20"/>
          <w:lang w:eastAsia="en-US"/>
        </w:rPr>
        <w:t xml:space="preserve"> Lhůta 24</w:t>
      </w:r>
      <w:r w:rsidRPr="00DA3C4D">
        <w:rPr>
          <w:rFonts w:eastAsiaTheme="minorHAnsi" w:cs="Arial"/>
          <w:szCs w:val="20"/>
          <w:lang w:eastAsia="en-US"/>
        </w:rPr>
        <w:t xml:space="preserve"> hodin se počítá pouze v pracovní dny v době 00.00 - 24.00 hod.</w:t>
      </w:r>
    </w:p>
    <w:p w14:paraId="388BE24F" w14:textId="77777777" w:rsidR="00BF1736" w:rsidRDefault="00DA3C4D" w:rsidP="00BF1736">
      <w:pPr>
        <w:spacing w:after="120" w:line="280" w:lineRule="atLeast"/>
        <w:rPr>
          <w:rFonts w:eastAsiaTheme="minorHAnsi" w:cs="Arial"/>
          <w:szCs w:val="20"/>
          <w:lang w:eastAsia="en-US"/>
        </w:rPr>
      </w:pPr>
      <w:r w:rsidRPr="00DA3C4D">
        <w:rPr>
          <w:rFonts w:eastAsiaTheme="minorHAnsi" w:cs="Arial"/>
          <w:szCs w:val="20"/>
          <w:lang w:eastAsia="en-US"/>
        </w:rPr>
        <w:t xml:space="preserve">Zadavatel požaduje, aby uchazeč zajistil ekologickou likvidaci veškerého vyprodukovaného odpadu, který vznikne provozem všech </w:t>
      </w:r>
      <w:r>
        <w:rPr>
          <w:rFonts w:eastAsiaTheme="minorHAnsi" w:cs="Arial"/>
          <w:szCs w:val="20"/>
          <w:lang w:eastAsia="en-US"/>
        </w:rPr>
        <w:t>zařízení.</w:t>
      </w:r>
      <w:r w:rsidR="00BF1736" w:rsidRPr="00BF1736">
        <w:rPr>
          <w:rFonts w:eastAsiaTheme="minorHAnsi" w:cs="Arial"/>
          <w:szCs w:val="20"/>
          <w:lang w:eastAsia="en-US"/>
        </w:rPr>
        <w:t xml:space="preserve"> </w:t>
      </w:r>
    </w:p>
    <w:p w14:paraId="1186F41F" w14:textId="1BE38D6D" w:rsidR="00DA3C4D" w:rsidRPr="009B1E7F" w:rsidRDefault="00DA3C4D" w:rsidP="00DA3C4D">
      <w:pPr>
        <w:spacing w:after="120" w:line="280" w:lineRule="atLeast"/>
        <w:rPr>
          <w:rFonts w:eastAsiaTheme="minorHAnsi" w:cs="Arial"/>
          <w:szCs w:val="20"/>
          <w:lang w:eastAsia="en-US"/>
        </w:rPr>
      </w:pPr>
      <w:r w:rsidRPr="00DA3C4D">
        <w:rPr>
          <w:rFonts w:eastAsiaTheme="minorHAnsi" w:cs="Arial"/>
          <w:szCs w:val="20"/>
          <w:lang w:eastAsia="en-US"/>
        </w:rPr>
        <w:lastRenderedPageBreak/>
        <w:t>Zadavatel požaduje, aby v průběhu doby plnění</w:t>
      </w:r>
      <w:r>
        <w:rPr>
          <w:rFonts w:eastAsiaTheme="minorHAnsi" w:cs="Arial"/>
          <w:szCs w:val="20"/>
          <w:lang w:eastAsia="en-US"/>
        </w:rPr>
        <w:t xml:space="preserve"> veřejné</w:t>
      </w:r>
      <w:r w:rsidRPr="00DA3C4D">
        <w:rPr>
          <w:rFonts w:eastAsiaTheme="minorHAnsi" w:cs="Arial"/>
          <w:szCs w:val="20"/>
          <w:lang w:eastAsia="en-US"/>
        </w:rPr>
        <w:t xml:space="preserve"> zakázky jako součást poskytovaných </w:t>
      </w:r>
      <w:r>
        <w:rPr>
          <w:rFonts w:eastAsiaTheme="minorHAnsi" w:cs="Arial"/>
          <w:szCs w:val="20"/>
          <w:lang w:eastAsia="en-US"/>
        </w:rPr>
        <w:t>servisních služeb uchazeč se z</w:t>
      </w:r>
      <w:r w:rsidRPr="00DA3C4D">
        <w:rPr>
          <w:rFonts w:eastAsiaTheme="minorHAnsi" w:cs="Arial"/>
          <w:szCs w:val="20"/>
          <w:lang w:eastAsia="en-US"/>
        </w:rPr>
        <w:t>adavatelem pravidelně (čtvrtletně) konzultovali optimalizaci využívání zařízení tj.</w:t>
      </w:r>
      <w:r w:rsidR="000931CE">
        <w:rPr>
          <w:rFonts w:eastAsiaTheme="minorHAnsi" w:cs="Arial"/>
          <w:szCs w:val="20"/>
          <w:lang w:eastAsia="en-US"/>
        </w:rPr>
        <w:t> </w:t>
      </w:r>
      <w:r w:rsidRPr="00DA3C4D">
        <w:rPr>
          <w:rFonts w:eastAsiaTheme="minorHAnsi" w:cs="Arial"/>
          <w:szCs w:val="20"/>
          <w:lang w:eastAsia="en-US"/>
        </w:rPr>
        <w:t xml:space="preserve">zejména doporučení ke změnám v umístění zařízení </w:t>
      </w:r>
      <w:r>
        <w:rPr>
          <w:rFonts w:eastAsiaTheme="minorHAnsi" w:cs="Arial"/>
          <w:szCs w:val="20"/>
          <w:lang w:eastAsia="en-US"/>
        </w:rPr>
        <w:t>na základě sledovaných údajů z jednotlivých</w:t>
      </w:r>
      <w:r w:rsidRPr="00DA3C4D">
        <w:rPr>
          <w:rFonts w:eastAsiaTheme="minorHAnsi" w:cs="Arial"/>
          <w:szCs w:val="20"/>
          <w:lang w:eastAsia="en-US"/>
        </w:rPr>
        <w:t xml:space="preserve"> zařízení.  Jestliže se společně dojde k závěru, že některá zařízení nejso</w:t>
      </w:r>
      <w:r>
        <w:rPr>
          <w:rFonts w:eastAsiaTheme="minorHAnsi" w:cs="Arial"/>
          <w:szCs w:val="20"/>
          <w:lang w:eastAsia="en-US"/>
        </w:rPr>
        <w:t>u využívána optimálně, navrhne u</w:t>
      </w:r>
      <w:r w:rsidRPr="00DA3C4D">
        <w:rPr>
          <w:rFonts w:eastAsiaTheme="minorHAnsi" w:cs="Arial"/>
          <w:szCs w:val="20"/>
          <w:lang w:eastAsia="en-US"/>
        </w:rPr>
        <w:t>chazeč taková opatření, aby byl výsledný stav vždy nejoptimálnější z hlediska ekonomiky a potřeb všech uživatelů</w:t>
      </w:r>
      <w:r>
        <w:rPr>
          <w:rFonts w:eastAsiaTheme="minorHAnsi" w:cs="Arial"/>
          <w:szCs w:val="20"/>
          <w:lang w:eastAsia="en-US"/>
        </w:rPr>
        <w:t xml:space="preserve"> zadavatele</w:t>
      </w:r>
      <w:r w:rsidRPr="00DA3C4D">
        <w:rPr>
          <w:rFonts w:eastAsiaTheme="minorHAnsi" w:cs="Arial"/>
          <w:szCs w:val="20"/>
          <w:lang w:eastAsia="en-US"/>
        </w:rPr>
        <w:t>.</w:t>
      </w:r>
    </w:p>
    <w:p w14:paraId="0DB9AE62" w14:textId="77777777" w:rsidR="00A83B26" w:rsidRDefault="00A83B26" w:rsidP="0064009B">
      <w:pPr>
        <w:spacing w:after="120" w:line="280" w:lineRule="atLeast"/>
        <w:rPr>
          <w:rFonts w:eastAsiaTheme="minorHAnsi" w:cs="Arial"/>
          <w:b/>
          <w:sz w:val="24"/>
          <w:u w:val="single"/>
          <w:lang w:eastAsia="en-US"/>
        </w:rPr>
      </w:pPr>
    </w:p>
    <w:p w14:paraId="4B382098" w14:textId="43475237" w:rsidR="0064009B" w:rsidRPr="0064009B" w:rsidRDefault="0064009B" w:rsidP="0064009B">
      <w:pPr>
        <w:spacing w:after="120" w:line="280" w:lineRule="atLeast"/>
        <w:rPr>
          <w:rFonts w:eastAsiaTheme="minorHAnsi" w:cs="Arial"/>
          <w:b/>
          <w:sz w:val="24"/>
          <w:u w:val="single"/>
          <w:lang w:eastAsia="en-US"/>
        </w:rPr>
      </w:pPr>
      <w:r w:rsidRPr="0064009B">
        <w:rPr>
          <w:rFonts w:eastAsiaTheme="minorHAnsi" w:cs="Arial"/>
          <w:b/>
          <w:sz w:val="24"/>
          <w:u w:val="single"/>
          <w:lang w:eastAsia="en-US"/>
        </w:rPr>
        <w:t>Stávající stav:</w:t>
      </w:r>
    </w:p>
    <w:p w14:paraId="5550389F" w14:textId="53D83F6E" w:rsidR="000931CE" w:rsidRDefault="0064009B" w:rsidP="0064009B">
      <w:pPr>
        <w:spacing w:after="120" w:line="280" w:lineRule="atLeast"/>
        <w:rPr>
          <w:rFonts w:eastAsiaTheme="minorHAnsi" w:cs="Arial"/>
          <w:szCs w:val="20"/>
          <w:lang w:eastAsia="en-US"/>
        </w:rPr>
      </w:pPr>
      <w:r w:rsidRPr="0064009B">
        <w:rPr>
          <w:rFonts w:eastAsiaTheme="minorHAnsi" w:cs="Arial"/>
          <w:b/>
          <w:szCs w:val="20"/>
          <w:lang w:eastAsia="en-US"/>
        </w:rPr>
        <w:t xml:space="preserve">V současné době zadavatel využívá </w:t>
      </w:r>
      <w:r w:rsidRPr="00D15B4C">
        <w:rPr>
          <w:rFonts w:eastAsiaTheme="minorHAnsi" w:cs="Arial"/>
          <w:b/>
          <w:szCs w:val="20"/>
          <w:lang w:eastAsia="en-US"/>
        </w:rPr>
        <w:t>1158 ks zařízení, z nichž 829 ks</w:t>
      </w:r>
      <w:r w:rsidRPr="0064009B">
        <w:rPr>
          <w:rFonts w:eastAsiaTheme="minorHAnsi" w:cs="Arial"/>
          <w:b/>
          <w:szCs w:val="20"/>
          <w:lang w:eastAsia="en-US"/>
        </w:rPr>
        <w:t xml:space="preserve"> tvoří tisková zařízení, 195 ks </w:t>
      </w:r>
      <w:r w:rsidRPr="00D15B4C">
        <w:rPr>
          <w:rFonts w:eastAsiaTheme="minorHAnsi" w:cs="Arial"/>
          <w:b/>
          <w:szCs w:val="20"/>
          <w:lang w:eastAsia="en-US"/>
        </w:rPr>
        <w:t xml:space="preserve">multifunkční zařízení a 134 ks kopírovací stroje. </w:t>
      </w:r>
      <w:r w:rsidR="00C12BAB">
        <w:rPr>
          <w:rFonts w:eastAsiaTheme="minorHAnsi" w:cs="Arial"/>
          <w:szCs w:val="20"/>
          <w:lang w:eastAsia="en-US"/>
        </w:rPr>
        <w:t>Kop</w:t>
      </w:r>
      <w:r w:rsidR="00E40D13">
        <w:rPr>
          <w:rFonts w:eastAsiaTheme="minorHAnsi" w:cs="Arial"/>
          <w:szCs w:val="20"/>
          <w:lang w:eastAsia="en-US"/>
        </w:rPr>
        <w:t>írovací stroje techn</w:t>
      </w:r>
      <w:r w:rsidR="00C12BAB">
        <w:rPr>
          <w:rFonts w:eastAsiaTheme="minorHAnsi" w:cs="Arial"/>
          <w:szCs w:val="20"/>
          <w:lang w:eastAsia="en-US"/>
        </w:rPr>
        <w:t>icky neumožňují</w:t>
      </w:r>
      <w:r w:rsidR="00EC5AF9">
        <w:rPr>
          <w:rFonts w:eastAsiaTheme="minorHAnsi" w:cs="Arial"/>
          <w:szCs w:val="20"/>
          <w:lang w:eastAsia="en-US"/>
        </w:rPr>
        <w:t xml:space="preserve"> žádnou formou</w:t>
      </w:r>
      <w:r w:rsidR="00C12BAB">
        <w:rPr>
          <w:rFonts w:eastAsiaTheme="minorHAnsi" w:cs="Arial"/>
          <w:szCs w:val="20"/>
          <w:lang w:eastAsia="en-US"/>
        </w:rPr>
        <w:t xml:space="preserve"> </w:t>
      </w:r>
      <w:r w:rsidR="00EC5AF9">
        <w:rPr>
          <w:rFonts w:eastAsiaTheme="minorHAnsi" w:cs="Arial"/>
          <w:szCs w:val="20"/>
          <w:lang w:eastAsia="en-US"/>
        </w:rPr>
        <w:t>vzdáleného</w:t>
      </w:r>
      <w:r w:rsidR="000931CE">
        <w:rPr>
          <w:rFonts w:eastAsiaTheme="minorHAnsi" w:cs="Arial"/>
          <w:szCs w:val="20"/>
          <w:lang w:eastAsia="en-US"/>
        </w:rPr>
        <w:t xml:space="preserve"> dohled</w:t>
      </w:r>
      <w:r w:rsidR="00EC5AF9">
        <w:rPr>
          <w:rFonts w:eastAsiaTheme="minorHAnsi" w:cs="Arial"/>
          <w:szCs w:val="20"/>
          <w:lang w:eastAsia="en-US"/>
        </w:rPr>
        <w:t>u</w:t>
      </w:r>
      <w:r w:rsidR="000931CE" w:rsidRPr="000931CE">
        <w:rPr>
          <w:rFonts w:eastAsiaTheme="minorHAnsi" w:cs="Arial"/>
          <w:szCs w:val="20"/>
          <w:lang w:eastAsia="en-US"/>
        </w:rPr>
        <w:t xml:space="preserve"> poskytovatele pro vytvoření požadavku stroje na dodávku spotřebního materiálu, servisního zásahu a vzdálenou správu</w:t>
      </w:r>
      <w:r w:rsidR="00C12BAB">
        <w:rPr>
          <w:rFonts w:eastAsiaTheme="minorHAnsi" w:cs="Arial"/>
          <w:szCs w:val="20"/>
          <w:lang w:eastAsia="en-US"/>
        </w:rPr>
        <w:t xml:space="preserve">. </w:t>
      </w:r>
    </w:p>
    <w:p w14:paraId="638EDA58" w14:textId="3DFE8EAF" w:rsidR="0064009B" w:rsidRPr="00D15B4C" w:rsidDel="006D2D9D" w:rsidRDefault="00C12BAB" w:rsidP="0064009B">
      <w:pPr>
        <w:spacing w:after="120" w:line="280" w:lineRule="atLeast"/>
        <w:rPr>
          <w:del w:id="13" w:author="Mesarčová Veronika Mgr. (MPSV)" w:date="2016-04-18T15:35:00Z"/>
          <w:rFonts w:eastAsiaTheme="minorHAnsi" w:cs="Arial"/>
          <w:b/>
          <w:szCs w:val="20"/>
          <w:lang w:eastAsia="en-US"/>
        </w:rPr>
      </w:pPr>
      <w:del w:id="14" w:author="Mesarčová Veronika Mgr. (MPSV)" w:date="2016-04-18T15:35:00Z">
        <w:r w:rsidDel="006D2D9D">
          <w:rPr>
            <w:rFonts w:eastAsiaTheme="minorHAnsi" w:cs="Arial"/>
            <w:szCs w:val="20"/>
            <w:lang w:eastAsia="en-US"/>
          </w:rPr>
          <w:delText>V průběhu plnění v</w:delText>
        </w:r>
        <w:r w:rsidR="00721F7F" w:rsidDel="006D2D9D">
          <w:rPr>
            <w:rFonts w:eastAsiaTheme="minorHAnsi" w:cs="Arial"/>
            <w:szCs w:val="20"/>
            <w:lang w:eastAsia="en-US"/>
          </w:rPr>
          <w:delText>eřejné zakázky (nejpozději k 1.1.2017</w:delText>
        </w:r>
        <w:r w:rsidDel="006D2D9D">
          <w:rPr>
            <w:rFonts w:eastAsiaTheme="minorHAnsi" w:cs="Arial"/>
            <w:szCs w:val="20"/>
            <w:lang w:eastAsia="en-US"/>
          </w:rPr>
          <w:delText>) budou</w:delText>
        </w:r>
        <w:r w:rsidR="003505B2" w:rsidDel="006D2D9D">
          <w:rPr>
            <w:rFonts w:eastAsiaTheme="minorHAnsi" w:cs="Arial"/>
            <w:szCs w:val="20"/>
            <w:lang w:eastAsia="en-US"/>
          </w:rPr>
          <w:delText xml:space="preserve"> veškerá</w:delText>
        </w:r>
        <w:r w:rsidDel="006D2D9D">
          <w:rPr>
            <w:rFonts w:eastAsiaTheme="minorHAnsi" w:cs="Arial"/>
            <w:szCs w:val="20"/>
            <w:lang w:eastAsia="en-US"/>
          </w:rPr>
          <w:delText xml:space="preserve"> </w:delText>
        </w:r>
        <w:r w:rsidR="003505B2" w:rsidDel="006D2D9D">
          <w:rPr>
            <w:rFonts w:eastAsiaTheme="minorHAnsi" w:cs="Arial"/>
            <w:szCs w:val="20"/>
            <w:lang w:eastAsia="en-US"/>
          </w:rPr>
          <w:delText>zařízení, která technicky neumožňují vzdálený dohled</w:delText>
        </w:r>
        <w:r w:rsidR="000931CE" w:rsidRPr="000931CE" w:rsidDel="006D2D9D">
          <w:delText xml:space="preserve"> </w:delText>
        </w:r>
        <w:r w:rsidR="000931CE" w:rsidDel="006D2D9D">
          <w:rPr>
            <w:rFonts w:eastAsiaTheme="minorHAnsi" w:cs="Arial"/>
            <w:szCs w:val="20"/>
            <w:lang w:eastAsia="en-US"/>
          </w:rPr>
          <w:delText>uchazeče</w:delText>
        </w:r>
        <w:r w:rsidR="000931CE" w:rsidRPr="000931CE" w:rsidDel="006D2D9D">
          <w:rPr>
            <w:rFonts w:eastAsiaTheme="minorHAnsi" w:cs="Arial"/>
            <w:szCs w:val="20"/>
            <w:lang w:eastAsia="en-US"/>
          </w:rPr>
          <w:delText xml:space="preserve"> pro vytvoření požadavku stroje na dodávku spotřebního materiálu, servisního zásahu a vzdálenou správu</w:delText>
        </w:r>
        <w:r w:rsidR="003505B2" w:rsidDel="006D2D9D">
          <w:rPr>
            <w:rFonts w:eastAsiaTheme="minorHAnsi" w:cs="Arial"/>
            <w:szCs w:val="20"/>
            <w:lang w:eastAsia="en-US"/>
          </w:rPr>
          <w:delText xml:space="preserve">, </w:delText>
        </w:r>
        <w:r w:rsidDel="006D2D9D">
          <w:rPr>
            <w:rFonts w:eastAsiaTheme="minorHAnsi" w:cs="Arial"/>
            <w:szCs w:val="20"/>
            <w:lang w:eastAsia="en-US"/>
          </w:rPr>
          <w:delText>zadavatelem stažena z</w:delText>
        </w:r>
        <w:r w:rsidR="0079678B" w:rsidDel="006D2D9D">
          <w:rPr>
            <w:rFonts w:eastAsiaTheme="minorHAnsi" w:cs="Arial"/>
            <w:szCs w:val="20"/>
            <w:lang w:eastAsia="en-US"/>
          </w:rPr>
          <w:delText> </w:delText>
        </w:r>
        <w:r w:rsidDel="006D2D9D">
          <w:rPr>
            <w:rFonts w:eastAsiaTheme="minorHAnsi" w:cs="Arial"/>
            <w:szCs w:val="20"/>
            <w:lang w:eastAsia="en-US"/>
          </w:rPr>
          <w:delText>provozu</w:delText>
        </w:r>
        <w:r w:rsidR="0079678B" w:rsidDel="006D2D9D">
          <w:rPr>
            <w:rFonts w:eastAsiaTheme="minorHAnsi" w:cs="Arial"/>
            <w:szCs w:val="20"/>
            <w:lang w:eastAsia="en-US"/>
          </w:rPr>
          <w:delText xml:space="preserve"> či v jejich případě bude zajištěn mechanický odečet stavu počítadel zařízení vlastními pracovníky zadavatele (uchazečem určená osoba bude informována o harmonogramu provádění daných odečtů a bude oprávněna být při</w:delText>
        </w:r>
        <w:r w:rsidR="000931CE" w:rsidDel="006D2D9D">
          <w:rPr>
            <w:rFonts w:eastAsiaTheme="minorHAnsi" w:cs="Arial"/>
            <w:szCs w:val="20"/>
            <w:lang w:eastAsia="en-US"/>
          </w:rPr>
          <w:delText> </w:delText>
        </w:r>
        <w:r w:rsidR="0079678B" w:rsidDel="006D2D9D">
          <w:rPr>
            <w:rFonts w:eastAsiaTheme="minorHAnsi" w:cs="Arial"/>
            <w:szCs w:val="20"/>
            <w:lang w:eastAsia="en-US"/>
          </w:rPr>
          <w:delText xml:space="preserve">nich přítomna pro účely kontroly řádného provádění). </w:delText>
        </w:r>
        <w:r w:rsidDel="006D2D9D">
          <w:rPr>
            <w:rFonts w:eastAsiaTheme="minorHAnsi" w:cs="Arial"/>
            <w:szCs w:val="20"/>
            <w:lang w:eastAsia="en-US"/>
          </w:rPr>
          <w:delText xml:space="preserve"> </w:delText>
        </w:r>
      </w:del>
    </w:p>
    <w:p w14:paraId="65A7E2A8" w14:textId="77777777" w:rsidR="004A383F" w:rsidRDefault="0064009B" w:rsidP="0064009B">
      <w:pPr>
        <w:spacing w:after="120" w:line="280" w:lineRule="atLeast"/>
        <w:rPr>
          <w:rFonts w:eastAsiaTheme="minorHAnsi" w:cs="Arial"/>
          <w:szCs w:val="20"/>
          <w:lang w:eastAsia="en-US"/>
        </w:rPr>
      </w:pPr>
      <w:r w:rsidRPr="00D15B4C">
        <w:rPr>
          <w:rFonts w:eastAsiaTheme="minorHAnsi" w:cs="Arial"/>
          <w:szCs w:val="20"/>
          <w:lang w:eastAsia="en-US"/>
        </w:rPr>
        <w:t>Celkový počet vytiš</w:t>
      </w:r>
      <w:r w:rsidR="004A383F">
        <w:rPr>
          <w:rFonts w:eastAsiaTheme="minorHAnsi" w:cs="Arial"/>
          <w:szCs w:val="20"/>
          <w:lang w:eastAsia="en-US"/>
        </w:rPr>
        <w:t xml:space="preserve">těných stránek byl v roce </w:t>
      </w:r>
      <w:r w:rsidR="004A383F" w:rsidRPr="004A383F">
        <w:rPr>
          <w:rFonts w:eastAsiaTheme="minorHAnsi" w:cs="Arial"/>
          <w:b/>
          <w:szCs w:val="20"/>
          <w:lang w:eastAsia="en-US"/>
        </w:rPr>
        <w:t>2014</w:t>
      </w:r>
      <w:r w:rsidRPr="00D15B4C">
        <w:rPr>
          <w:rFonts w:eastAsiaTheme="minorHAnsi" w:cs="Arial"/>
          <w:szCs w:val="20"/>
          <w:lang w:eastAsia="en-US"/>
        </w:rPr>
        <w:t xml:space="preserve"> přibližně </w:t>
      </w:r>
      <w:r w:rsidRPr="00D15B4C">
        <w:rPr>
          <w:rFonts w:eastAsiaTheme="minorHAnsi" w:cs="Arial"/>
          <w:b/>
          <w:szCs w:val="20"/>
          <w:lang w:eastAsia="en-US"/>
        </w:rPr>
        <w:t>4 mil.</w:t>
      </w:r>
      <w:r w:rsidRPr="00D15B4C">
        <w:rPr>
          <w:rFonts w:eastAsiaTheme="minorHAnsi" w:cs="Arial"/>
          <w:szCs w:val="20"/>
          <w:lang w:eastAsia="en-US"/>
        </w:rPr>
        <w:t xml:space="preserve"> listů, z nichž bylo přibližně </w:t>
      </w:r>
      <w:r w:rsidRPr="00D15B4C">
        <w:rPr>
          <w:rFonts w:eastAsiaTheme="minorHAnsi" w:cs="Arial"/>
          <w:b/>
          <w:szCs w:val="20"/>
          <w:lang w:eastAsia="en-US"/>
        </w:rPr>
        <w:t>500 tis.</w:t>
      </w:r>
      <w:r w:rsidRPr="00D15B4C">
        <w:rPr>
          <w:rFonts w:eastAsiaTheme="minorHAnsi" w:cs="Arial"/>
          <w:szCs w:val="20"/>
          <w:lang w:eastAsia="en-US"/>
        </w:rPr>
        <w:t xml:space="preserve"> tištěno barevně. </w:t>
      </w:r>
    </w:p>
    <w:p w14:paraId="7A5B5F8C" w14:textId="6AAF1FAD" w:rsidR="0064009B" w:rsidRPr="0064009B" w:rsidRDefault="0064009B" w:rsidP="0064009B">
      <w:pPr>
        <w:spacing w:after="120" w:line="280" w:lineRule="atLeast"/>
        <w:rPr>
          <w:rFonts w:eastAsiaTheme="minorHAnsi" w:cs="Arial"/>
          <w:szCs w:val="20"/>
          <w:lang w:eastAsia="en-US"/>
        </w:rPr>
      </w:pPr>
      <w:r w:rsidRPr="00D15B4C">
        <w:rPr>
          <w:rFonts w:eastAsiaTheme="minorHAnsi" w:cs="Arial"/>
          <w:szCs w:val="20"/>
          <w:lang w:eastAsia="en-US"/>
        </w:rPr>
        <w:t xml:space="preserve">Celkový počet vytištěných stránek byl v roce </w:t>
      </w:r>
      <w:r w:rsidRPr="004A383F">
        <w:rPr>
          <w:rFonts w:eastAsiaTheme="minorHAnsi" w:cs="Arial"/>
          <w:b/>
          <w:szCs w:val="20"/>
          <w:lang w:eastAsia="en-US"/>
        </w:rPr>
        <w:t>2015</w:t>
      </w:r>
      <w:r w:rsidRPr="00D15B4C">
        <w:rPr>
          <w:rFonts w:eastAsiaTheme="minorHAnsi" w:cs="Arial"/>
          <w:szCs w:val="20"/>
          <w:lang w:eastAsia="en-US"/>
        </w:rPr>
        <w:t xml:space="preserve"> přibližně </w:t>
      </w:r>
      <w:r w:rsidR="00FA3ED4" w:rsidRPr="004A383F">
        <w:rPr>
          <w:rFonts w:eastAsiaTheme="minorHAnsi" w:cs="Arial"/>
          <w:b/>
          <w:szCs w:val="20"/>
          <w:lang w:eastAsia="en-US"/>
        </w:rPr>
        <w:t>4,5</w:t>
      </w:r>
      <w:r w:rsidRPr="004A383F">
        <w:rPr>
          <w:rFonts w:eastAsiaTheme="minorHAnsi" w:cs="Arial"/>
          <w:b/>
          <w:szCs w:val="20"/>
          <w:lang w:eastAsia="en-US"/>
        </w:rPr>
        <w:t xml:space="preserve"> mil.</w:t>
      </w:r>
      <w:r w:rsidRPr="00D15B4C">
        <w:rPr>
          <w:rFonts w:eastAsiaTheme="minorHAnsi" w:cs="Arial"/>
          <w:szCs w:val="20"/>
          <w:lang w:eastAsia="en-US"/>
        </w:rPr>
        <w:t xml:space="preserve"> listů, z nichž bylo přibližně </w:t>
      </w:r>
      <w:r w:rsidR="00FA3ED4" w:rsidRPr="00D15B4C">
        <w:rPr>
          <w:rFonts w:eastAsiaTheme="minorHAnsi" w:cs="Arial"/>
          <w:b/>
          <w:szCs w:val="20"/>
          <w:lang w:eastAsia="en-US"/>
        </w:rPr>
        <w:t>1,1 mil</w:t>
      </w:r>
      <w:r w:rsidR="00FA3ED4" w:rsidRPr="00D15B4C">
        <w:rPr>
          <w:rFonts w:eastAsiaTheme="minorHAnsi" w:cs="Arial"/>
          <w:szCs w:val="20"/>
          <w:lang w:eastAsia="en-US"/>
        </w:rPr>
        <w:t>.</w:t>
      </w:r>
      <w:r w:rsidRPr="00D15B4C">
        <w:rPr>
          <w:rFonts w:eastAsiaTheme="minorHAnsi" w:cs="Arial"/>
          <w:szCs w:val="20"/>
          <w:lang w:eastAsia="en-US"/>
        </w:rPr>
        <w:t xml:space="preserve"> tištěno barevně.</w:t>
      </w:r>
    </w:p>
    <w:p w14:paraId="1E6D682F" w14:textId="251020AB" w:rsidR="0064009B" w:rsidRPr="0064009B" w:rsidRDefault="00AE5A7B" w:rsidP="0064009B">
      <w:pPr>
        <w:spacing w:after="120" w:line="280" w:lineRule="atLeast"/>
        <w:rPr>
          <w:rFonts w:eastAsiaTheme="minorHAnsi" w:cs="Arial"/>
          <w:szCs w:val="20"/>
          <w:lang w:eastAsia="en-US"/>
        </w:rPr>
      </w:pPr>
      <w:r>
        <w:rPr>
          <w:rFonts w:eastAsiaTheme="minorHAnsi" w:cs="Arial"/>
          <w:szCs w:val="20"/>
          <w:lang w:eastAsia="en-US"/>
        </w:rPr>
        <w:t xml:space="preserve">Zadavatelem provozovaná </w:t>
      </w:r>
      <w:r w:rsidR="0064009B" w:rsidRPr="0064009B">
        <w:rPr>
          <w:rFonts w:eastAsiaTheme="minorHAnsi" w:cs="Arial"/>
          <w:szCs w:val="20"/>
          <w:lang w:eastAsia="en-US"/>
        </w:rPr>
        <w:t>zařízení, včetně informací k jejich dislokaci jsou specifikována v příloze č. 1 závazného návrhu smlouvy</w:t>
      </w:r>
      <w:r w:rsidR="0064009B" w:rsidRPr="0064009B">
        <w:rPr>
          <w:rFonts w:eastAsiaTheme="minorHAnsi" w:cs="Arial"/>
          <w:i/>
          <w:szCs w:val="20"/>
          <w:lang w:eastAsia="en-US"/>
        </w:rPr>
        <w:t xml:space="preserve"> </w:t>
      </w:r>
      <w:r w:rsidR="0064009B" w:rsidRPr="0064009B">
        <w:rPr>
          <w:rFonts w:eastAsiaTheme="minorHAnsi" w:cs="Arial"/>
          <w:szCs w:val="20"/>
          <w:lang w:eastAsia="en-US"/>
        </w:rPr>
        <w:t>(</w:t>
      </w:r>
      <w:r w:rsidR="0064009B" w:rsidRPr="0064009B">
        <w:rPr>
          <w:rFonts w:eastAsiaTheme="minorHAnsi" w:cs="Arial"/>
          <w:b/>
          <w:szCs w:val="20"/>
          <w:lang w:eastAsia="en-US"/>
        </w:rPr>
        <w:t>Přehled Tiskových zařízení)</w:t>
      </w:r>
      <w:r w:rsidR="0064009B" w:rsidRPr="0064009B">
        <w:rPr>
          <w:rFonts w:eastAsiaTheme="minorHAnsi" w:cs="Arial"/>
          <w:szCs w:val="20"/>
          <w:lang w:eastAsia="en-US"/>
        </w:rPr>
        <w:t xml:space="preserve">, jehož vzor tvoří </w:t>
      </w:r>
      <w:r w:rsidR="0064009B" w:rsidRPr="0064009B">
        <w:rPr>
          <w:rFonts w:eastAsiaTheme="minorHAnsi" w:cs="Arial"/>
          <w:szCs w:val="20"/>
          <w:u w:val="single"/>
          <w:lang w:eastAsia="en-US"/>
        </w:rPr>
        <w:t>Přílohu č. </w:t>
      </w:r>
      <w:r w:rsidR="00400D09">
        <w:rPr>
          <w:rFonts w:eastAsiaTheme="minorHAnsi" w:cs="Arial"/>
          <w:szCs w:val="20"/>
          <w:u w:val="single"/>
          <w:lang w:eastAsia="en-US"/>
        </w:rPr>
        <w:t>2</w:t>
      </w:r>
      <w:r w:rsidR="0064009B" w:rsidRPr="0064009B">
        <w:rPr>
          <w:rFonts w:eastAsiaTheme="minorHAnsi" w:cs="Arial"/>
          <w:szCs w:val="20"/>
          <w:lang w:eastAsia="en-US"/>
        </w:rPr>
        <w:t xml:space="preserve"> této </w:t>
      </w:r>
      <w:r w:rsidR="0064009B">
        <w:rPr>
          <w:rFonts w:eastAsiaTheme="minorHAnsi" w:cs="Arial"/>
          <w:szCs w:val="20"/>
          <w:lang w:eastAsia="en-US"/>
        </w:rPr>
        <w:t xml:space="preserve">zadávací dokumentace </w:t>
      </w:r>
      <w:r w:rsidR="0064009B" w:rsidRPr="0064009B">
        <w:rPr>
          <w:rFonts w:eastAsiaTheme="minorHAnsi" w:cs="Arial"/>
          <w:szCs w:val="20"/>
          <w:lang w:eastAsia="en-US"/>
        </w:rPr>
        <w:t xml:space="preserve">– </w:t>
      </w:r>
      <w:r w:rsidR="0064009B" w:rsidRPr="0064009B">
        <w:rPr>
          <w:rFonts w:eastAsiaTheme="minorHAnsi" w:cs="Arial"/>
          <w:i/>
          <w:szCs w:val="20"/>
          <w:lang w:eastAsia="en-US"/>
        </w:rPr>
        <w:t>Návrh smlouvy (závazný vzor).</w:t>
      </w:r>
    </w:p>
    <w:p w14:paraId="6642A352" w14:textId="170A1F3C" w:rsidR="0064009B" w:rsidRDefault="0064009B" w:rsidP="0064009B">
      <w:pPr>
        <w:spacing w:after="120" w:line="280" w:lineRule="atLeast"/>
        <w:rPr>
          <w:rFonts w:eastAsiaTheme="minorHAnsi" w:cs="Arial"/>
          <w:szCs w:val="20"/>
          <w:lang w:eastAsia="en-US"/>
        </w:rPr>
      </w:pPr>
      <w:r w:rsidRPr="0064009B">
        <w:rPr>
          <w:rFonts w:eastAsiaTheme="minorHAnsi" w:cs="Arial"/>
          <w:szCs w:val="20"/>
          <w:lang w:eastAsia="en-US"/>
        </w:rPr>
        <w:t>U všech zařízení je uveden datum pořízení. Žlutě zvýrazněná zařízení jsou v současné době na skladu, z</w:t>
      </w:r>
      <w:r w:rsidR="004319D0">
        <w:rPr>
          <w:rFonts w:eastAsiaTheme="minorHAnsi" w:cs="Arial"/>
          <w:szCs w:val="20"/>
          <w:lang w:eastAsia="en-US"/>
        </w:rPr>
        <w:t> </w:t>
      </w:r>
      <w:r w:rsidRPr="0064009B">
        <w:rPr>
          <w:rFonts w:eastAsiaTheme="minorHAnsi" w:cs="Arial"/>
          <w:szCs w:val="20"/>
          <w:lang w:eastAsia="en-US"/>
        </w:rPr>
        <w:t xml:space="preserve">jejich celkového počtu je reálné, že bude v době realizace veřejné zakázky využito max. 25%. </w:t>
      </w:r>
    </w:p>
    <w:p w14:paraId="1B523F7B" w14:textId="72557866" w:rsidR="00C64A4E" w:rsidDel="008C03DC" w:rsidRDefault="00C64A4E" w:rsidP="004A383F">
      <w:pPr>
        <w:spacing w:after="120" w:line="280" w:lineRule="atLeast"/>
        <w:rPr>
          <w:del w:id="15" w:author="Novák David (MPSV)" w:date="2016-04-18T16:18:00Z"/>
          <w:rFonts w:eastAsiaTheme="minorHAnsi" w:cs="Arial"/>
          <w:b/>
          <w:sz w:val="24"/>
          <w:u w:val="single"/>
          <w:lang w:eastAsia="en-US"/>
        </w:rPr>
      </w:pPr>
    </w:p>
    <w:p w14:paraId="764ACB88" w14:textId="77A2A56A" w:rsidR="004A383F" w:rsidDel="008C03DC" w:rsidRDefault="004A383F" w:rsidP="004A383F">
      <w:pPr>
        <w:spacing w:after="120" w:line="280" w:lineRule="atLeast"/>
        <w:rPr>
          <w:del w:id="16" w:author="Novák David (MPSV)" w:date="2016-04-18T16:18:00Z"/>
          <w:rFonts w:eastAsiaTheme="minorHAnsi" w:cs="Arial"/>
          <w:szCs w:val="20"/>
          <w:lang w:eastAsia="en-US"/>
        </w:rPr>
      </w:pPr>
      <w:del w:id="17" w:author="Novák David (MPSV)" w:date="2016-04-18T16:18:00Z">
        <w:r w:rsidRPr="004A383F" w:rsidDel="008C03DC">
          <w:rPr>
            <w:rFonts w:eastAsiaTheme="minorHAnsi" w:cs="Arial"/>
            <w:b/>
            <w:sz w:val="24"/>
            <w:u w:val="single"/>
            <w:lang w:eastAsia="en-US"/>
          </w:rPr>
          <w:delText>Budoucí stav</w:delText>
        </w:r>
        <w:r w:rsidRPr="004A383F" w:rsidDel="008C03DC">
          <w:rPr>
            <w:rFonts w:eastAsiaTheme="minorHAnsi" w:cs="Arial"/>
            <w:szCs w:val="20"/>
            <w:lang w:eastAsia="en-US"/>
          </w:rPr>
          <w:delText xml:space="preserve"> </w:delText>
        </w:r>
      </w:del>
    </w:p>
    <w:p w14:paraId="7FD278B1" w14:textId="60853BD6" w:rsidR="004A383F" w:rsidDel="008C03DC" w:rsidRDefault="004A383F" w:rsidP="004A383F">
      <w:pPr>
        <w:spacing w:after="120" w:line="280" w:lineRule="atLeast"/>
        <w:rPr>
          <w:del w:id="18" w:author="Novák David (MPSV)" w:date="2016-04-18T16:18:00Z"/>
          <w:rFonts w:eastAsiaTheme="minorHAnsi" w:cs="Arial"/>
          <w:szCs w:val="20"/>
          <w:lang w:eastAsia="en-US"/>
        </w:rPr>
      </w:pPr>
      <w:del w:id="19" w:author="Novák David (MPSV)" w:date="2016-04-18T16:18:00Z">
        <w:r w:rsidDel="008C03DC">
          <w:rPr>
            <w:rFonts w:eastAsiaTheme="minorHAnsi" w:cs="Arial"/>
            <w:szCs w:val="20"/>
            <w:lang w:eastAsia="en-US"/>
          </w:rPr>
          <w:delText>V průběhu plnění veřejné zakázky zadavatel předpokládá nákup</w:delText>
        </w:r>
        <w:r w:rsidRPr="00B55F93" w:rsidDel="008C03DC">
          <w:rPr>
            <w:rFonts w:eastAsiaTheme="minorHAnsi" w:cs="Arial"/>
            <w:szCs w:val="20"/>
            <w:lang w:eastAsia="en-US"/>
          </w:rPr>
          <w:delText xml:space="preserve"> nových tiskových či multifunkčních zařízení (upgrade hardwaru</w:delText>
        </w:r>
        <w:r w:rsidDel="008C03DC">
          <w:rPr>
            <w:rFonts w:eastAsiaTheme="minorHAnsi" w:cs="Arial"/>
            <w:szCs w:val="20"/>
            <w:lang w:eastAsia="en-US"/>
          </w:rPr>
          <w:delText xml:space="preserve"> zadavatele), která budou umožňovat vzdálený</w:delText>
        </w:r>
        <w:r w:rsidRPr="00AE5A7B" w:rsidDel="008C03DC">
          <w:rPr>
            <w:rFonts w:eastAsiaTheme="minorHAnsi" w:cs="Arial"/>
            <w:szCs w:val="20"/>
            <w:lang w:eastAsia="en-US"/>
          </w:rPr>
          <w:delText xml:space="preserve"> dohled</w:delText>
        </w:r>
        <w:r w:rsidDel="008C03DC">
          <w:rPr>
            <w:rFonts w:eastAsiaTheme="minorHAnsi" w:cs="Arial"/>
            <w:szCs w:val="20"/>
            <w:lang w:eastAsia="en-US"/>
          </w:rPr>
          <w:delText>.</w:delText>
        </w:r>
      </w:del>
    </w:p>
    <w:p w14:paraId="486D2A7E" w14:textId="53F8E454" w:rsidR="004A383F" w:rsidRDefault="004A383F" w:rsidP="004A383F">
      <w:pPr>
        <w:spacing w:after="120" w:line="280" w:lineRule="atLeast"/>
        <w:rPr>
          <w:rFonts w:eastAsiaTheme="minorHAnsi" w:cs="Arial"/>
          <w:szCs w:val="20"/>
          <w:lang w:eastAsia="en-US"/>
        </w:rPr>
      </w:pPr>
      <w:r w:rsidRPr="00B55F93">
        <w:rPr>
          <w:rFonts w:eastAsiaTheme="minorHAnsi" w:cs="Arial"/>
          <w:szCs w:val="20"/>
          <w:lang w:eastAsia="en-US"/>
        </w:rPr>
        <w:t xml:space="preserve">Případné připojování nových zařízení do sítě </w:t>
      </w:r>
      <w:r>
        <w:rPr>
          <w:rFonts w:eastAsiaTheme="minorHAnsi" w:cs="Arial"/>
          <w:szCs w:val="20"/>
          <w:lang w:eastAsia="en-US"/>
        </w:rPr>
        <w:t>zadavatele</w:t>
      </w:r>
      <w:r w:rsidRPr="00B55F93">
        <w:rPr>
          <w:rFonts w:eastAsiaTheme="minorHAnsi" w:cs="Arial"/>
          <w:szCs w:val="20"/>
          <w:lang w:eastAsia="en-US"/>
        </w:rPr>
        <w:t>, popř. přemísťování a rekonfigurace zařízení dle</w:t>
      </w:r>
      <w:ins w:id="20" w:author="Novák David (MPSV)" w:date="2016-04-18T16:18:00Z">
        <w:r w:rsidR="008C03DC">
          <w:rPr>
            <w:rFonts w:eastAsiaTheme="minorHAnsi" w:cs="Arial"/>
            <w:szCs w:val="20"/>
            <w:lang w:eastAsia="en-US"/>
          </w:rPr>
          <w:t> </w:t>
        </w:r>
      </w:ins>
      <w:del w:id="21" w:author="Novák David (MPSV)" w:date="2016-04-18T16:18:00Z">
        <w:r w:rsidRPr="00B55F93" w:rsidDel="008C03DC">
          <w:rPr>
            <w:rFonts w:eastAsiaTheme="minorHAnsi" w:cs="Arial"/>
            <w:szCs w:val="20"/>
            <w:lang w:eastAsia="en-US"/>
          </w:rPr>
          <w:delText xml:space="preserve"> </w:delText>
        </w:r>
      </w:del>
      <w:r w:rsidRPr="00B55F93">
        <w:rPr>
          <w:rFonts w:eastAsiaTheme="minorHAnsi" w:cs="Arial"/>
          <w:szCs w:val="20"/>
          <w:lang w:eastAsia="en-US"/>
        </w:rPr>
        <w:t>potřeb</w:t>
      </w:r>
      <w:r>
        <w:rPr>
          <w:rFonts w:eastAsiaTheme="minorHAnsi" w:cs="Arial"/>
          <w:szCs w:val="20"/>
          <w:lang w:eastAsia="en-US"/>
        </w:rPr>
        <w:t xml:space="preserve"> zadavatele,</w:t>
      </w:r>
      <w:r w:rsidRPr="00B55F93">
        <w:rPr>
          <w:rFonts w:eastAsiaTheme="minorHAnsi" w:cs="Arial"/>
          <w:szCs w:val="20"/>
          <w:lang w:eastAsia="en-US"/>
        </w:rPr>
        <w:t xml:space="preserve"> bude řešeno pouze opr</w:t>
      </w:r>
      <w:r>
        <w:rPr>
          <w:rFonts w:eastAsiaTheme="minorHAnsi" w:cs="Arial"/>
          <w:szCs w:val="20"/>
          <w:lang w:eastAsia="en-US"/>
        </w:rPr>
        <w:t>ávněnými pracovníky zadavatele s </w:t>
      </w:r>
      <w:r w:rsidR="006D5C68">
        <w:rPr>
          <w:rFonts w:eastAsiaTheme="minorHAnsi" w:cs="Arial"/>
          <w:szCs w:val="20"/>
          <w:lang w:eastAsia="en-US"/>
        </w:rPr>
        <w:t>tím</w:t>
      </w:r>
      <w:r>
        <w:rPr>
          <w:rFonts w:eastAsiaTheme="minorHAnsi" w:cs="Arial"/>
          <w:szCs w:val="20"/>
          <w:lang w:eastAsia="en-US"/>
        </w:rPr>
        <w:t xml:space="preserve">, že uchazeč </w:t>
      </w:r>
      <w:r w:rsidRPr="00B55F93">
        <w:rPr>
          <w:rFonts w:eastAsiaTheme="minorHAnsi" w:cs="Arial"/>
          <w:szCs w:val="20"/>
          <w:lang w:eastAsia="en-US"/>
        </w:rPr>
        <w:t xml:space="preserve">bude </w:t>
      </w:r>
      <w:r>
        <w:rPr>
          <w:rFonts w:eastAsiaTheme="minorHAnsi" w:cs="Arial"/>
          <w:szCs w:val="20"/>
          <w:lang w:eastAsia="en-US"/>
        </w:rPr>
        <w:t>povinen</w:t>
      </w:r>
      <w:r w:rsidRPr="00B55F93">
        <w:rPr>
          <w:rFonts w:eastAsiaTheme="minorHAnsi" w:cs="Arial"/>
          <w:szCs w:val="20"/>
          <w:lang w:eastAsia="en-US"/>
        </w:rPr>
        <w:t xml:space="preserve"> p</w:t>
      </w:r>
      <w:r>
        <w:rPr>
          <w:rFonts w:eastAsiaTheme="minorHAnsi" w:cs="Arial"/>
          <w:szCs w:val="20"/>
          <w:lang w:eastAsia="en-US"/>
        </w:rPr>
        <w:t>oskytovat</w:t>
      </w:r>
      <w:r w:rsidRPr="00B55F93">
        <w:rPr>
          <w:rFonts w:eastAsiaTheme="minorHAnsi" w:cs="Arial"/>
          <w:szCs w:val="20"/>
          <w:lang w:eastAsia="en-US"/>
        </w:rPr>
        <w:t xml:space="preserve"> veškerou potřebnou součinnost</w:t>
      </w:r>
      <w:r w:rsidR="007C65B6" w:rsidRPr="007C65B6">
        <w:t xml:space="preserve"> </w:t>
      </w:r>
      <w:r w:rsidR="007C65B6" w:rsidRPr="007C65B6">
        <w:rPr>
          <w:rFonts w:eastAsiaTheme="minorHAnsi" w:cs="Arial"/>
          <w:szCs w:val="20"/>
          <w:lang w:eastAsia="en-US"/>
        </w:rPr>
        <w:t>pro úspěšné připojení a rekonfiguraci, kterou bude zadavatel odůvodněně požadovat</w:t>
      </w:r>
      <w:r w:rsidRPr="00B55F93">
        <w:rPr>
          <w:rFonts w:eastAsiaTheme="minorHAnsi" w:cs="Arial"/>
          <w:szCs w:val="20"/>
          <w:lang w:eastAsia="en-US"/>
        </w:rPr>
        <w:t xml:space="preserve">. </w:t>
      </w:r>
      <w:r>
        <w:rPr>
          <w:rFonts w:eastAsiaTheme="minorHAnsi" w:cs="Arial"/>
          <w:szCs w:val="20"/>
          <w:lang w:eastAsia="en-US"/>
        </w:rPr>
        <w:t>Uchazeči</w:t>
      </w:r>
      <w:r w:rsidRPr="00B55F93">
        <w:rPr>
          <w:rFonts w:eastAsiaTheme="minorHAnsi" w:cs="Arial"/>
          <w:szCs w:val="20"/>
          <w:lang w:eastAsia="en-US"/>
        </w:rPr>
        <w:t xml:space="preserve"> nebude poskytnuto oprávnění správců sítě</w:t>
      </w:r>
      <w:r>
        <w:rPr>
          <w:rFonts w:eastAsiaTheme="minorHAnsi" w:cs="Arial"/>
          <w:szCs w:val="20"/>
          <w:lang w:eastAsia="en-US"/>
        </w:rPr>
        <w:t xml:space="preserve"> zadavatele</w:t>
      </w:r>
      <w:r w:rsidRPr="00B55F93">
        <w:rPr>
          <w:rFonts w:eastAsiaTheme="minorHAnsi" w:cs="Arial"/>
          <w:szCs w:val="20"/>
          <w:lang w:eastAsia="en-US"/>
        </w:rPr>
        <w:t>.</w:t>
      </w:r>
    </w:p>
    <w:p w14:paraId="575640DE" w14:textId="6C7CDCB5" w:rsidR="00C12BAB" w:rsidDel="006D2D9D" w:rsidRDefault="000740E0" w:rsidP="006D2D9D">
      <w:pPr>
        <w:spacing w:after="120" w:line="280" w:lineRule="atLeast"/>
        <w:rPr>
          <w:del w:id="22" w:author="Mesarčová Veronika Mgr. (MPSV)" w:date="2016-04-18T15:36:00Z"/>
          <w:rFonts w:eastAsiaTheme="minorHAnsi" w:cs="Arial"/>
          <w:szCs w:val="20"/>
          <w:lang w:eastAsia="en-US"/>
        </w:rPr>
      </w:pPr>
      <w:del w:id="23" w:author="Mesarčová Veronika Mgr. (MPSV)" w:date="2016-04-18T15:36:00Z">
        <w:r w:rsidDel="006D2D9D">
          <w:rPr>
            <w:rFonts w:eastAsiaTheme="minorHAnsi" w:cs="Arial"/>
            <w:b/>
            <w:szCs w:val="20"/>
            <w:lang w:eastAsia="en-US"/>
          </w:rPr>
          <w:delText>Nejpozději od 1.1.2017</w:delText>
        </w:r>
        <w:r w:rsidR="00C12BAB" w:rsidDel="006D2D9D">
          <w:rPr>
            <w:rFonts w:eastAsiaTheme="minorHAnsi" w:cs="Arial"/>
            <w:b/>
            <w:szCs w:val="20"/>
            <w:lang w:eastAsia="en-US"/>
          </w:rPr>
          <w:delText xml:space="preserve"> bude zadavatelem zavedeno v rámci MPSV </w:delText>
        </w:r>
        <w:r w:rsidR="000931CE" w:rsidDel="006D2D9D">
          <w:rPr>
            <w:rFonts w:eastAsiaTheme="minorHAnsi" w:cs="Arial"/>
            <w:b/>
            <w:szCs w:val="20"/>
            <w:lang w:eastAsia="en-US"/>
          </w:rPr>
          <w:delText>t</w:delText>
        </w:r>
        <w:r w:rsidR="004A383F" w:rsidRPr="004A383F" w:rsidDel="006D2D9D">
          <w:rPr>
            <w:rFonts w:eastAsiaTheme="minorHAnsi" w:cs="Arial"/>
            <w:b/>
            <w:szCs w:val="20"/>
            <w:lang w:eastAsia="en-US"/>
          </w:rPr>
          <w:delText>iskové řešení pro veškerá zařízení</w:delText>
        </w:r>
        <w:r w:rsidR="004A383F" w:rsidDel="006D2D9D">
          <w:rPr>
            <w:rFonts w:eastAsiaTheme="minorHAnsi" w:cs="Arial"/>
            <w:szCs w:val="20"/>
            <w:lang w:eastAsia="en-US"/>
          </w:rPr>
          <w:delText xml:space="preserve"> (síťová i lokální) umožňující vzdálený dohled</w:delText>
        </w:r>
        <w:r w:rsidR="004A383F" w:rsidRPr="004A383F" w:rsidDel="006D2D9D">
          <w:rPr>
            <w:rFonts w:eastAsiaTheme="minorHAnsi" w:cs="Arial"/>
            <w:szCs w:val="20"/>
            <w:lang w:eastAsia="en-US"/>
          </w:rPr>
          <w:delText xml:space="preserve"> pro vytvoření požadavku stroje na dodávku spotřebního materiálu, servisního zásahu a vzdálenou správu (automatický odečet stavu počítadel, požadavek na servisní zásah, požadavek na dodávku spotřebního materiálu atd.).</w:delText>
        </w:r>
        <w:r w:rsidR="004A383F" w:rsidDel="006D2D9D">
          <w:rPr>
            <w:rFonts w:eastAsiaTheme="minorHAnsi" w:cs="Arial"/>
            <w:szCs w:val="20"/>
            <w:lang w:eastAsia="en-US"/>
          </w:rPr>
          <w:delText xml:space="preserve"> </w:delText>
        </w:r>
        <w:r w:rsidR="006D5C68" w:rsidDel="006D2D9D">
          <w:rPr>
            <w:rFonts w:eastAsiaTheme="minorHAnsi" w:cs="Arial"/>
            <w:szCs w:val="20"/>
            <w:lang w:eastAsia="en-US"/>
          </w:rPr>
          <w:delText xml:space="preserve">Zadavatel bude mít rovněž zajištěnou servisní podporu </w:delText>
        </w:r>
        <w:r w:rsidR="000931CE" w:rsidDel="006D2D9D">
          <w:rPr>
            <w:rFonts w:eastAsiaTheme="minorHAnsi" w:cs="Arial"/>
            <w:szCs w:val="20"/>
            <w:lang w:eastAsia="en-US"/>
          </w:rPr>
          <w:delText>t</w:delText>
        </w:r>
        <w:r w:rsidR="000F3126" w:rsidDel="006D2D9D">
          <w:rPr>
            <w:rFonts w:eastAsiaTheme="minorHAnsi" w:cs="Arial"/>
            <w:szCs w:val="20"/>
            <w:lang w:eastAsia="en-US"/>
          </w:rPr>
          <w:delText>iskového řešení</w:delText>
        </w:r>
        <w:r w:rsidR="006D5C68" w:rsidRPr="004A383F" w:rsidDel="006D2D9D">
          <w:rPr>
            <w:rFonts w:eastAsiaTheme="minorHAnsi" w:cs="Arial"/>
            <w:szCs w:val="20"/>
            <w:lang w:eastAsia="en-US"/>
          </w:rPr>
          <w:delText xml:space="preserve">. </w:delText>
        </w:r>
      </w:del>
    </w:p>
    <w:p w14:paraId="7341C036" w14:textId="566E48CA" w:rsidR="004A383F" w:rsidDel="006D2D9D" w:rsidRDefault="004A383F" w:rsidP="006D2D9D">
      <w:pPr>
        <w:spacing w:after="120" w:line="280" w:lineRule="atLeast"/>
        <w:rPr>
          <w:del w:id="24" w:author="Mesarčová Veronika Mgr. (MPSV)" w:date="2016-04-18T15:36:00Z"/>
          <w:rFonts w:eastAsiaTheme="minorHAnsi" w:cs="Arial"/>
          <w:szCs w:val="20"/>
          <w:lang w:eastAsia="en-US"/>
        </w:rPr>
      </w:pPr>
      <w:del w:id="25" w:author="Mesarčová Veronika Mgr. (MPSV)" w:date="2016-04-18T15:36:00Z">
        <w:r w:rsidDel="006D2D9D">
          <w:rPr>
            <w:rFonts w:eastAsiaTheme="minorHAnsi" w:cs="Arial"/>
            <w:szCs w:val="20"/>
            <w:lang w:eastAsia="en-US"/>
          </w:rPr>
          <w:delText>Údaje o odečtu stavu počítadel, požadavek na servisní zásah, požadavek na dodávku spotřebního materiálu budou v rámci</w:delText>
        </w:r>
        <w:r w:rsidR="00E40D13" w:rsidDel="006D2D9D">
          <w:rPr>
            <w:rFonts w:eastAsiaTheme="minorHAnsi" w:cs="Arial"/>
            <w:szCs w:val="20"/>
            <w:lang w:eastAsia="en-US"/>
          </w:rPr>
          <w:delText xml:space="preserve"> tiskového řešení přístupné pově</w:delText>
        </w:r>
        <w:r w:rsidDel="006D2D9D">
          <w:rPr>
            <w:rFonts w:eastAsiaTheme="minorHAnsi" w:cs="Arial"/>
            <w:szCs w:val="20"/>
            <w:lang w:eastAsia="en-US"/>
          </w:rPr>
          <w:delText>řenému zaměstnanci zadavatele, který je bud</w:delText>
        </w:r>
        <w:r w:rsidR="00E40D13" w:rsidDel="006D2D9D">
          <w:rPr>
            <w:rFonts w:eastAsiaTheme="minorHAnsi" w:cs="Arial"/>
            <w:szCs w:val="20"/>
            <w:lang w:eastAsia="en-US"/>
          </w:rPr>
          <w:delText>e poskytovat</w:delText>
        </w:r>
        <w:r w:rsidDel="006D2D9D">
          <w:rPr>
            <w:rFonts w:eastAsiaTheme="minorHAnsi" w:cs="Arial"/>
            <w:szCs w:val="20"/>
            <w:lang w:eastAsia="en-US"/>
          </w:rPr>
          <w:delText xml:space="preserve">eli služeb </w:delText>
        </w:r>
        <w:r w:rsidR="00E40D13" w:rsidRPr="004A383F" w:rsidDel="006D2D9D">
          <w:rPr>
            <w:rFonts w:eastAsiaTheme="minorHAnsi" w:cs="Arial"/>
            <w:szCs w:val="20"/>
            <w:lang w:eastAsia="en-US"/>
          </w:rPr>
          <w:delText xml:space="preserve">servisu a provozu </w:delText>
        </w:r>
        <w:r w:rsidDel="006D2D9D">
          <w:rPr>
            <w:rFonts w:eastAsiaTheme="minorHAnsi" w:cs="Arial"/>
            <w:szCs w:val="20"/>
            <w:lang w:eastAsia="en-US"/>
          </w:rPr>
          <w:delText>zařízení (tj.</w:delText>
        </w:r>
        <w:r w:rsidR="00E40D13" w:rsidDel="006D2D9D">
          <w:rPr>
            <w:rFonts w:eastAsiaTheme="minorHAnsi" w:cs="Arial"/>
            <w:szCs w:val="20"/>
            <w:lang w:eastAsia="en-US"/>
          </w:rPr>
          <w:delText> </w:delText>
        </w:r>
        <w:r w:rsidDel="006D2D9D">
          <w:rPr>
            <w:rFonts w:eastAsiaTheme="minorHAnsi" w:cs="Arial"/>
            <w:szCs w:val="20"/>
            <w:lang w:eastAsia="en-US"/>
          </w:rPr>
          <w:delText xml:space="preserve">uchazeči, se </w:delText>
        </w:r>
        <w:r w:rsidR="006D5C68" w:rsidDel="006D2D9D">
          <w:rPr>
            <w:rFonts w:eastAsiaTheme="minorHAnsi" w:cs="Arial"/>
            <w:szCs w:val="20"/>
            <w:lang w:eastAsia="en-US"/>
          </w:rPr>
          <w:delText>kterým</w:delText>
        </w:r>
        <w:r w:rsidDel="006D2D9D">
          <w:rPr>
            <w:rFonts w:eastAsiaTheme="minorHAnsi" w:cs="Arial"/>
            <w:szCs w:val="20"/>
            <w:lang w:eastAsia="en-US"/>
          </w:rPr>
          <w:delText xml:space="preserve"> </w:delText>
        </w:r>
        <w:r w:rsidR="006D5C68" w:rsidDel="006D2D9D">
          <w:rPr>
            <w:rFonts w:eastAsiaTheme="minorHAnsi" w:cs="Arial"/>
            <w:szCs w:val="20"/>
            <w:lang w:eastAsia="en-US"/>
          </w:rPr>
          <w:delText>bude</w:delText>
        </w:r>
        <w:r w:rsidDel="006D2D9D">
          <w:rPr>
            <w:rFonts w:eastAsiaTheme="minorHAnsi" w:cs="Arial"/>
            <w:szCs w:val="20"/>
            <w:lang w:eastAsia="en-US"/>
          </w:rPr>
          <w:delText xml:space="preserve"> uzavřena smlouva na plnění </w:delText>
        </w:r>
        <w:r w:rsidDel="006D2D9D">
          <w:rPr>
            <w:rFonts w:eastAsiaTheme="minorHAnsi" w:cs="Arial"/>
            <w:szCs w:val="20"/>
            <w:lang w:eastAsia="en-US"/>
          </w:rPr>
          <w:lastRenderedPageBreak/>
          <w:delText xml:space="preserve">této </w:delText>
        </w:r>
        <w:r w:rsidR="006D5C68" w:rsidDel="006D2D9D">
          <w:rPr>
            <w:rFonts w:eastAsiaTheme="minorHAnsi" w:cs="Arial"/>
            <w:szCs w:val="20"/>
            <w:lang w:eastAsia="en-US"/>
          </w:rPr>
          <w:delText>veřejné</w:delText>
        </w:r>
        <w:r w:rsidDel="006D2D9D">
          <w:rPr>
            <w:rFonts w:eastAsiaTheme="minorHAnsi" w:cs="Arial"/>
            <w:szCs w:val="20"/>
            <w:lang w:eastAsia="en-US"/>
          </w:rPr>
          <w:delText xml:space="preserve"> zakázky) </w:delText>
        </w:r>
        <w:r w:rsidR="000F3126" w:rsidDel="006D2D9D">
          <w:rPr>
            <w:rFonts w:eastAsiaTheme="minorHAnsi" w:cs="Arial"/>
            <w:szCs w:val="20"/>
            <w:lang w:eastAsia="en-US"/>
          </w:rPr>
          <w:delText xml:space="preserve">poskytovat </w:delText>
        </w:r>
        <w:r w:rsidR="00E40D13" w:rsidRPr="00E40D13" w:rsidDel="006D2D9D">
          <w:rPr>
            <w:rFonts w:eastAsiaTheme="minorHAnsi" w:cs="Arial"/>
            <w:szCs w:val="20"/>
            <w:lang w:eastAsia="en-US"/>
          </w:rPr>
          <w:delText>zpravidla formou objednávky prostřednictvím HELPDESK zadavatele s</w:delText>
        </w:r>
        <w:r w:rsidR="00974FE7" w:rsidDel="006D2D9D">
          <w:rPr>
            <w:rFonts w:eastAsiaTheme="minorHAnsi" w:cs="Arial"/>
            <w:szCs w:val="20"/>
            <w:lang w:eastAsia="en-US"/>
          </w:rPr>
          <w:delText> </w:delText>
        </w:r>
        <w:r w:rsidR="00E40D13" w:rsidRPr="00E40D13" w:rsidDel="006D2D9D">
          <w:rPr>
            <w:rFonts w:eastAsiaTheme="minorHAnsi" w:cs="Arial"/>
            <w:szCs w:val="20"/>
            <w:lang w:eastAsia="en-US"/>
          </w:rPr>
          <w:delText>tím, že</w:delText>
        </w:r>
        <w:r w:rsidR="00C12BAB" w:rsidDel="006D2D9D">
          <w:rPr>
            <w:rFonts w:eastAsiaTheme="minorHAnsi" w:cs="Arial"/>
            <w:szCs w:val="20"/>
            <w:lang w:eastAsia="en-US"/>
          </w:rPr>
          <w:delText> </w:delText>
        </w:r>
        <w:r w:rsidR="00E40D13" w:rsidRPr="00E40D13" w:rsidDel="006D2D9D">
          <w:rPr>
            <w:rFonts w:eastAsiaTheme="minorHAnsi" w:cs="Arial"/>
            <w:szCs w:val="20"/>
            <w:lang w:eastAsia="en-US"/>
          </w:rPr>
          <w:delText>požadavek bude bezodkladně předáván na</w:delText>
        </w:r>
        <w:r w:rsidR="00E40D13" w:rsidDel="006D2D9D">
          <w:rPr>
            <w:rFonts w:eastAsiaTheme="minorHAnsi" w:cs="Arial"/>
            <w:szCs w:val="20"/>
            <w:lang w:eastAsia="en-US"/>
          </w:rPr>
          <w:delText> </w:delText>
        </w:r>
        <w:r w:rsidR="00E40D13" w:rsidRPr="00E40D13" w:rsidDel="006D2D9D">
          <w:rPr>
            <w:rFonts w:eastAsiaTheme="minorHAnsi" w:cs="Arial"/>
            <w:szCs w:val="20"/>
            <w:lang w:eastAsia="en-US"/>
          </w:rPr>
          <w:delText>zadanou e</w:delText>
        </w:r>
        <w:r w:rsidR="000931CE" w:rsidDel="006D2D9D">
          <w:rPr>
            <w:rFonts w:eastAsiaTheme="minorHAnsi" w:cs="Arial"/>
            <w:szCs w:val="20"/>
            <w:lang w:eastAsia="en-US"/>
          </w:rPr>
          <w:delText>-</w:delText>
        </w:r>
        <w:r w:rsidR="00E40D13" w:rsidRPr="00E40D13" w:rsidDel="006D2D9D">
          <w:rPr>
            <w:rFonts w:eastAsiaTheme="minorHAnsi" w:cs="Arial"/>
            <w:szCs w:val="20"/>
            <w:lang w:eastAsia="en-US"/>
          </w:rPr>
          <w:delText>mailovou adresu poskytovatele služeb</w:delText>
        </w:r>
        <w:r w:rsidR="00E40D13" w:rsidDel="006D2D9D">
          <w:rPr>
            <w:rFonts w:eastAsiaTheme="minorHAnsi" w:cs="Arial"/>
            <w:szCs w:val="20"/>
            <w:lang w:eastAsia="en-US"/>
          </w:rPr>
          <w:delText>.</w:delText>
        </w:r>
      </w:del>
    </w:p>
    <w:p w14:paraId="1FF6F8AE" w14:textId="4489ACFF" w:rsidR="00E40D13" w:rsidRPr="00FF03E2" w:rsidDel="006D2D9D" w:rsidRDefault="00E40D13" w:rsidP="006D2D9D">
      <w:pPr>
        <w:spacing w:after="120" w:line="280" w:lineRule="atLeast"/>
        <w:rPr>
          <w:del w:id="26" w:author="Mesarčová Veronika Mgr. (MPSV)" w:date="2016-04-18T15:36:00Z"/>
          <w:rFonts w:eastAsiaTheme="minorHAnsi" w:cs="Arial"/>
          <w:szCs w:val="20"/>
          <w:lang w:eastAsia="en-US"/>
        </w:rPr>
      </w:pPr>
      <w:del w:id="27" w:author="Mesarčová Veronika Mgr. (MPSV)" w:date="2016-04-18T15:36:00Z">
        <w:r w:rsidRPr="00FF03E2" w:rsidDel="006D2D9D">
          <w:rPr>
            <w:rFonts w:eastAsiaTheme="minorHAnsi" w:cs="Arial"/>
            <w:szCs w:val="20"/>
            <w:u w:val="single"/>
            <w:lang w:eastAsia="en-US"/>
          </w:rPr>
          <w:delText>Základní informace o zadavatelem pořizovaném tiskovém řeše</w:delText>
        </w:r>
        <w:r w:rsidRPr="008E6F1B" w:rsidDel="006D2D9D">
          <w:rPr>
            <w:rFonts w:eastAsiaTheme="minorHAnsi" w:cs="Arial"/>
            <w:szCs w:val="20"/>
            <w:u w:val="single"/>
            <w:lang w:eastAsia="en-US"/>
          </w:rPr>
          <w:delText>ní</w:delText>
        </w:r>
        <w:r w:rsidRPr="008E6F1B" w:rsidDel="006D2D9D">
          <w:rPr>
            <w:rFonts w:eastAsiaTheme="minorHAnsi" w:cs="Arial"/>
            <w:szCs w:val="20"/>
            <w:lang w:eastAsia="en-US"/>
          </w:rPr>
          <w:delText xml:space="preserve"> </w:delText>
        </w:r>
        <w:r w:rsidR="000740E0" w:rsidDel="006D2D9D">
          <w:rPr>
            <w:rFonts w:eastAsiaTheme="minorHAnsi" w:cs="Arial"/>
            <w:szCs w:val="20"/>
            <w:lang w:eastAsia="en-US"/>
          </w:rPr>
          <w:delText>(nejpozději od</w:delText>
        </w:r>
        <w:r w:rsidR="008E6F1B" w:rsidDel="006D2D9D">
          <w:rPr>
            <w:rFonts w:eastAsiaTheme="minorHAnsi" w:cs="Arial"/>
            <w:szCs w:val="20"/>
            <w:lang w:eastAsia="en-US"/>
          </w:rPr>
          <w:delText xml:space="preserve"> </w:delText>
        </w:r>
        <w:r w:rsidR="000740E0" w:rsidDel="006D2D9D">
          <w:rPr>
            <w:rFonts w:eastAsiaTheme="minorHAnsi" w:cs="Arial"/>
            <w:szCs w:val="20"/>
            <w:lang w:eastAsia="en-US"/>
          </w:rPr>
          <w:delText>1</w:delText>
        </w:r>
        <w:r w:rsidRPr="00FF03E2" w:rsidDel="006D2D9D">
          <w:rPr>
            <w:rFonts w:eastAsiaTheme="minorHAnsi" w:cs="Arial"/>
            <w:szCs w:val="20"/>
            <w:lang w:eastAsia="en-US"/>
          </w:rPr>
          <w:delText>/</w:delText>
        </w:r>
        <w:r w:rsidR="000740E0" w:rsidDel="006D2D9D">
          <w:rPr>
            <w:rFonts w:eastAsiaTheme="minorHAnsi" w:cs="Arial"/>
            <w:szCs w:val="20"/>
            <w:lang w:eastAsia="en-US"/>
          </w:rPr>
          <w:delText>1/2017</w:delText>
        </w:r>
        <w:r w:rsidRPr="00FF03E2" w:rsidDel="006D2D9D">
          <w:rPr>
            <w:rFonts w:eastAsiaTheme="minorHAnsi" w:cs="Arial"/>
            <w:szCs w:val="20"/>
            <w:lang w:eastAsia="en-US"/>
          </w:rPr>
          <w:delText>)</w:delText>
        </w:r>
      </w:del>
    </w:p>
    <w:p w14:paraId="5637AE40" w14:textId="432626EC" w:rsidR="008E6F1B" w:rsidDel="006D2D9D" w:rsidRDefault="00FF03E2" w:rsidP="006D2D9D">
      <w:pPr>
        <w:spacing w:after="120" w:line="280" w:lineRule="atLeast"/>
        <w:rPr>
          <w:del w:id="28" w:author="Mesarčová Veronika Mgr. (MPSV)" w:date="2016-04-18T15:36:00Z"/>
          <w:rFonts w:eastAsiaTheme="minorHAnsi" w:cs="Arial"/>
          <w:szCs w:val="20"/>
          <w:lang w:eastAsia="en-US"/>
        </w:rPr>
      </w:pPr>
      <w:del w:id="29" w:author="Mesarčová Veronika Mgr. (MPSV)" w:date="2016-04-18T15:36:00Z">
        <w:r w:rsidRPr="00FF03E2" w:rsidDel="006D2D9D">
          <w:rPr>
            <w:rFonts w:eastAsiaTheme="minorHAnsi" w:cs="Arial"/>
            <w:szCs w:val="20"/>
            <w:lang w:eastAsia="en-US"/>
          </w:rPr>
          <w:delText>jednoduch</w:delText>
        </w:r>
        <w:r w:rsidDel="006D2D9D">
          <w:rPr>
            <w:rFonts w:eastAsiaTheme="minorHAnsi" w:cs="Arial"/>
            <w:szCs w:val="20"/>
            <w:lang w:eastAsia="en-US"/>
          </w:rPr>
          <w:delText>é a otevřené rozhraní</w:delText>
        </w:r>
        <w:r w:rsidR="004E50EF" w:rsidDel="006D2D9D">
          <w:rPr>
            <w:rFonts w:eastAsiaTheme="minorHAnsi" w:cs="Arial"/>
            <w:szCs w:val="20"/>
            <w:lang w:eastAsia="en-US"/>
          </w:rPr>
          <w:delText>,</w:delText>
        </w:r>
      </w:del>
    </w:p>
    <w:p w14:paraId="791A84C8" w14:textId="7CE1A523" w:rsidR="008E6F1B" w:rsidRPr="008E6F1B" w:rsidDel="006D2D9D" w:rsidRDefault="008E6F1B" w:rsidP="006D2D9D">
      <w:pPr>
        <w:spacing w:after="120" w:line="280" w:lineRule="atLeast"/>
        <w:rPr>
          <w:del w:id="30" w:author="Mesarčová Veronika Mgr. (MPSV)" w:date="2016-04-18T15:36:00Z"/>
          <w:rFonts w:eastAsiaTheme="minorHAnsi" w:cs="Arial"/>
          <w:szCs w:val="20"/>
          <w:lang w:eastAsia="en-US"/>
        </w:rPr>
      </w:pPr>
      <w:del w:id="31" w:author="Mesarčová Veronika Mgr. (MPSV)" w:date="2016-04-18T15:36:00Z">
        <w:r w:rsidDel="006D2D9D">
          <w:rPr>
            <w:rFonts w:eastAsiaTheme="minorHAnsi" w:cs="Arial"/>
            <w:szCs w:val="20"/>
            <w:lang w:eastAsia="en-US"/>
          </w:rPr>
          <w:delText>kompatibilita s prostředím zadavatele</w:delText>
        </w:r>
        <w:r w:rsidR="004E50EF" w:rsidDel="006D2D9D">
          <w:rPr>
            <w:rFonts w:eastAsiaTheme="minorHAnsi" w:cs="Arial"/>
            <w:szCs w:val="20"/>
            <w:lang w:eastAsia="en-US"/>
          </w:rPr>
          <w:delText>,</w:delText>
        </w:r>
      </w:del>
    </w:p>
    <w:p w14:paraId="438A6294" w14:textId="2D1EDC32" w:rsidR="008E6F1B" w:rsidDel="006D2D9D" w:rsidRDefault="00FF03E2" w:rsidP="006D2D9D">
      <w:pPr>
        <w:spacing w:after="120" w:line="280" w:lineRule="atLeast"/>
        <w:rPr>
          <w:del w:id="32" w:author="Mesarčová Veronika Mgr. (MPSV)" w:date="2016-04-18T15:36:00Z"/>
          <w:rFonts w:eastAsiaTheme="minorHAnsi" w:cs="Arial"/>
          <w:szCs w:val="20"/>
          <w:lang w:eastAsia="en-US"/>
        </w:rPr>
      </w:pPr>
      <w:del w:id="33" w:author="Mesarčová Veronika Mgr. (MPSV)" w:date="2016-04-18T15:36:00Z">
        <w:r w:rsidRPr="008E6F1B" w:rsidDel="006D2D9D">
          <w:rPr>
            <w:rFonts w:eastAsiaTheme="minorHAnsi" w:cs="Arial"/>
            <w:szCs w:val="20"/>
            <w:lang w:eastAsia="en-US"/>
          </w:rPr>
          <w:delText>monitoring všech síťových i lokálních tiskových a multifunkčních zařízení (uživatelské úlohy, stav</w:delText>
        </w:r>
        <w:r w:rsidR="008E6F1B" w:rsidDel="006D2D9D">
          <w:rPr>
            <w:rFonts w:eastAsiaTheme="minorHAnsi" w:cs="Arial"/>
            <w:szCs w:val="20"/>
            <w:lang w:eastAsia="en-US"/>
          </w:rPr>
          <w:delText> </w:delText>
        </w:r>
        <w:r w:rsidRPr="008E6F1B" w:rsidDel="006D2D9D">
          <w:rPr>
            <w:rFonts w:eastAsiaTheme="minorHAnsi" w:cs="Arial"/>
            <w:szCs w:val="20"/>
            <w:lang w:eastAsia="en-US"/>
          </w:rPr>
          <w:delText>spotřeb</w:delText>
        </w:r>
        <w:r w:rsidR="007C65B6" w:rsidDel="006D2D9D">
          <w:rPr>
            <w:rFonts w:eastAsiaTheme="minorHAnsi" w:cs="Arial"/>
            <w:szCs w:val="20"/>
            <w:lang w:eastAsia="en-US"/>
          </w:rPr>
          <w:delText>ního materiálu, stav zařízení)</w:delText>
        </w:r>
        <w:r w:rsidR="004E50EF" w:rsidDel="006D2D9D">
          <w:rPr>
            <w:rFonts w:eastAsiaTheme="minorHAnsi" w:cs="Arial"/>
            <w:szCs w:val="20"/>
            <w:lang w:eastAsia="en-US"/>
          </w:rPr>
          <w:delText>,</w:delText>
        </w:r>
      </w:del>
    </w:p>
    <w:p w14:paraId="0AD03CC0" w14:textId="0DA75C2D" w:rsidR="008E6F1B" w:rsidDel="006D2D9D" w:rsidRDefault="00FF03E2" w:rsidP="006D2D9D">
      <w:pPr>
        <w:spacing w:after="120" w:line="280" w:lineRule="atLeast"/>
        <w:rPr>
          <w:del w:id="34" w:author="Mesarčová Veronika Mgr. (MPSV)" w:date="2016-04-18T15:36:00Z"/>
          <w:rFonts w:eastAsiaTheme="minorHAnsi" w:cs="Arial"/>
          <w:szCs w:val="20"/>
          <w:lang w:eastAsia="en-US"/>
        </w:rPr>
      </w:pPr>
      <w:del w:id="35" w:author="Mesarčová Veronika Mgr. (MPSV)" w:date="2016-04-18T15:36:00Z">
        <w:r w:rsidRPr="008E6F1B" w:rsidDel="006D2D9D">
          <w:rPr>
            <w:rFonts w:eastAsiaTheme="minorHAnsi" w:cs="Arial"/>
            <w:szCs w:val="20"/>
            <w:lang w:eastAsia="en-US"/>
          </w:rPr>
          <w:delText>automatický reporting a přenos dat potřebný k zajištění kompletního servisu a</w:delText>
        </w:r>
        <w:r w:rsidR="008E6F1B" w:rsidDel="006D2D9D">
          <w:rPr>
            <w:rFonts w:eastAsiaTheme="minorHAnsi" w:cs="Arial"/>
            <w:szCs w:val="20"/>
            <w:lang w:eastAsia="en-US"/>
          </w:rPr>
          <w:delText xml:space="preserve"> veškeré související logistiky</w:delText>
        </w:r>
        <w:r w:rsidR="007C65B6" w:rsidDel="006D2D9D">
          <w:rPr>
            <w:rFonts w:eastAsiaTheme="minorHAnsi" w:cs="Arial"/>
            <w:szCs w:val="20"/>
            <w:lang w:eastAsia="en-US"/>
          </w:rPr>
          <w:delText xml:space="preserve"> </w:delText>
        </w:r>
        <w:r w:rsidR="007C65B6" w:rsidRPr="000931CE" w:rsidDel="006D2D9D">
          <w:rPr>
            <w:rFonts w:eastAsiaTheme="minorHAnsi" w:cs="Arial"/>
            <w:szCs w:val="20"/>
            <w:lang w:eastAsia="en-US"/>
          </w:rPr>
          <w:delText>protředn</w:delText>
        </w:r>
        <w:r w:rsidR="00DB069A" w:rsidRPr="000931CE" w:rsidDel="006D2D9D">
          <w:rPr>
            <w:rFonts w:eastAsiaTheme="minorHAnsi" w:cs="Arial"/>
            <w:szCs w:val="20"/>
            <w:lang w:eastAsia="en-US"/>
          </w:rPr>
          <w:delText>i</w:delText>
        </w:r>
        <w:r w:rsidR="007C65B6" w:rsidRPr="000931CE" w:rsidDel="006D2D9D">
          <w:rPr>
            <w:rFonts w:eastAsiaTheme="minorHAnsi" w:cs="Arial"/>
            <w:szCs w:val="20"/>
            <w:lang w:eastAsia="en-US"/>
          </w:rPr>
          <w:delText>ctvím HELPDESKu zadavatele</w:delText>
        </w:r>
        <w:r w:rsidR="004E50EF" w:rsidDel="006D2D9D">
          <w:rPr>
            <w:rFonts w:eastAsiaTheme="minorHAnsi" w:cs="Arial"/>
            <w:szCs w:val="20"/>
            <w:lang w:eastAsia="en-US"/>
          </w:rPr>
          <w:delText>,</w:delText>
        </w:r>
      </w:del>
    </w:p>
    <w:p w14:paraId="2F05CB4E" w14:textId="719852EA" w:rsidR="008E6F1B" w:rsidDel="006D2D9D" w:rsidRDefault="00FF03E2" w:rsidP="006D2D9D">
      <w:pPr>
        <w:spacing w:after="120" w:line="280" w:lineRule="atLeast"/>
        <w:rPr>
          <w:del w:id="36" w:author="Mesarčová Veronika Mgr. (MPSV)" w:date="2016-04-18T15:36:00Z"/>
          <w:rFonts w:eastAsiaTheme="minorHAnsi" w:cs="Arial"/>
          <w:szCs w:val="20"/>
          <w:lang w:eastAsia="en-US"/>
        </w:rPr>
      </w:pPr>
      <w:del w:id="37" w:author="Mesarčová Veronika Mgr. (MPSV)" w:date="2016-04-18T15:36:00Z">
        <w:r w:rsidRPr="008E6F1B" w:rsidDel="006D2D9D">
          <w:rPr>
            <w:rFonts w:eastAsiaTheme="minorHAnsi" w:cs="Arial"/>
            <w:szCs w:val="20"/>
            <w:lang w:eastAsia="en-US"/>
          </w:rPr>
          <w:delText>bude umožňovat on–line komunikaci týkající se docházení spotřebního materiálu, nutnosti servisního zása</w:delText>
        </w:r>
        <w:r w:rsidR="008E6F1B" w:rsidDel="006D2D9D">
          <w:rPr>
            <w:rFonts w:eastAsiaTheme="minorHAnsi" w:cs="Arial"/>
            <w:szCs w:val="20"/>
            <w:lang w:eastAsia="en-US"/>
          </w:rPr>
          <w:delText>hu a ostatních chybových stavů</w:delText>
        </w:r>
        <w:r w:rsidR="004E50EF" w:rsidDel="006D2D9D">
          <w:rPr>
            <w:rFonts w:eastAsiaTheme="minorHAnsi" w:cs="Arial"/>
            <w:szCs w:val="20"/>
            <w:lang w:eastAsia="en-US"/>
          </w:rPr>
          <w:delText>,</w:delText>
        </w:r>
      </w:del>
    </w:p>
    <w:p w14:paraId="37AE7737" w14:textId="425E5F6F" w:rsidR="008E6F1B" w:rsidDel="006D2D9D" w:rsidRDefault="00FF03E2" w:rsidP="006D2D9D">
      <w:pPr>
        <w:spacing w:after="120" w:line="280" w:lineRule="atLeast"/>
        <w:rPr>
          <w:del w:id="38" w:author="Mesarčová Veronika Mgr. (MPSV)" w:date="2016-04-18T15:36:00Z"/>
          <w:rFonts w:eastAsiaTheme="minorHAnsi" w:cs="Arial"/>
          <w:szCs w:val="20"/>
          <w:lang w:eastAsia="en-US"/>
        </w:rPr>
      </w:pPr>
      <w:del w:id="39" w:author="Mesarčová Veronika Mgr. (MPSV)" w:date="2016-04-18T15:36:00Z">
        <w:r w:rsidRPr="008E6F1B" w:rsidDel="006D2D9D">
          <w:rPr>
            <w:rFonts w:eastAsiaTheme="minorHAnsi" w:cs="Arial"/>
            <w:szCs w:val="20"/>
            <w:lang w:eastAsia="en-US"/>
          </w:rPr>
          <w:delText>možnost (funkcionalita) manuálního zadání požadavku na servisní zásah, pro nahlášení závady, která nemůže být generována automaticky, např. zhoršená kvalita tisku, a to prost</w:delText>
        </w:r>
        <w:r w:rsidR="008E6F1B" w:rsidDel="006D2D9D">
          <w:rPr>
            <w:rFonts w:eastAsiaTheme="minorHAnsi" w:cs="Arial"/>
            <w:szCs w:val="20"/>
            <w:lang w:eastAsia="en-US"/>
          </w:rPr>
          <w:delText>řednictvím HELPDESKu zadavatele</w:delText>
        </w:r>
        <w:r w:rsidR="004E50EF" w:rsidDel="006D2D9D">
          <w:rPr>
            <w:rFonts w:eastAsiaTheme="minorHAnsi" w:cs="Arial"/>
            <w:szCs w:val="20"/>
            <w:lang w:eastAsia="en-US"/>
          </w:rPr>
          <w:delText>,</w:delText>
        </w:r>
      </w:del>
    </w:p>
    <w:p w14:paraId="3D3E1A90" w14:textId="69EDE3BD" w:rsidR="008E6F1B" w:rsidDel="006D2D9D" w:rsidRDefault="00FF03E2" w:rsidP="006D2D9D">
      <w:pPr>
        <w:spacing w:after="120" w:line="280" w:lineRule="atLeast"/>
        <w:rPr>
          <w:del w:id="40" w:author="Mesarčová Veronika Mgr. (MPSV)" w:date="2016-04-18T15:36:00Z"/>
          <w:rFonts w:eastAsiaTheme="minorHAnsi" w:cs="Arial"/>
          <w:szCs w:val="20"/>
          <w:lang w:eastAsia="en-US"/>
        </w:rPr>
      </w:pPr>
      <w:del w:id="41" w:author="Mesarčová Veronika Mgr. (MPSV)" w:date="2016-04-18T15:36:00Z">
        <w:r w:rsidRPr="008E6F1B" w:rsidDel="006D2D9D">
          <w:rPr>
            <w:rFonts w:eastAsiaTheme="minorHAnsi" w:cs="Arial"/>
            <w:szCs w:val="20"/>
            <w:lang w:eastAsia="en-US"/>
          </w:rPr>
          <w:delText>bude reportovat informace v dohodnuté formě, kterou stanoví zadavatel, čase a s respektováním individuálních požadavků určených pracov</w:delText>
        </w:r>
        <w:r w:rsidR="008E6F1B" w:rsidDel="006D2D9D">
          <w:rPr>
            <w:rFonts w:eastAsiaTheme="minorHAnsi" w:cs="Arial"/>
            <w:szCs w:val="20"/>
            <w:lang w:eastAsia="en-US"/>
          </w:rPr>
          <w:delText>níků (personalizované přehledy)</w:delText>
        </w:r>
        <w:r w:rsidR="004E50EF" w:rsidDel="006D2D9D">
          <w:rPr>
            <w:rFonts w:eastAsiaTheme="minorHAnsi" w:cs="Arial"/>
            <w:szCs w:val="20"/>
            <w:lang w:eastAsia="en-US"/>
          </w:rPr>
          <w:delText>,</w:delText>
        </w:r>
      </w:del>
    </w:p>
    <w:p w14:paraId="530BBC58" w14:textId="64DFB89D" w:rsidR="008E6F1B" w:rsidDel="006D2D9D" w:rsidRDefault="008E6F1B" w:rsidP="006D2D9D">
      <w:pPr>
        <w:spacing w:after="120" w:line="280" w:lineRule="atLeast"/>
        <w:rPr>
          <w:del w:id="42" w:author="Mesarčová Veronika Mgr. (MPSV)" w:date="2016-04-18T15:36:00Z"/>
          <w:rFonts w:eastAsiaTheme="minorHAnsi" w:cs="Arial"/>
          <w:szCs w:val="20"/>
          <w:lang w:eastAsia="en-US"/>
        </w:rPr>
      </w:pPr>
      <w:del w:id="43" w:author="Mesarčová Veronika Mgr. (MPSV)" w:date="2016-04-18T15:36:00Z">
        <w:r w:rsidDel="006D2D9D">
          <w:rPr>
            <w:rFonts w:eastAsiaTheme="minorHAnsi" w:cs="Arial"/>
            <w:szCs w:val="20"/>
            <w:lang w:eastAsia="en-US"/>
          </w:rPr>
          <w:delText xml:space="preserve">bude podporovat komunikaci se </w:delText>
        </w:r>
        <w:r w:rsidR="00FF03E2" w:rsidRPr="008E6F1B" w:rsidDel="006D2D9D">
          <w:rPr>
            <w:rFonts w:eastAsiaTheme="minorHAnsi" w:cs="Arial"/>
            <w:szCs w:val="20"/>
            <w:lang w:eastAsia="en-US"/>
          </w:rPr>
          <w:delText>zařízeními napříč všemi před</w:delText>
        </w:r>
        <w:r w:rsidDel="006D2D9D">
          <w:rPr>
            <w:rFonts w:eastAsiaTheme="minorHAnsi" w:cs="Arial"/>
            <w:szCs w:val="20"/>
            <w:lang w:eastAsia="en-US"/>
          </w:rPr>
          <w:delText>ními výrobci tiskových zařízení</w:delText>
        </w:r>
        <w:r w:rsidR="004E50EF" w:rsidDel="006D2D9D">
          <w:rPr>
            <w:rFonts w:eastAsiaTheme="minorHAnsi" w:cs="Arial"/>
            <w:szCs w:val="20"/>
            <w:lang w:eastAsia="en-US"/>
          </w:rPr>
          <w:delText>.</w:delText>
        </w:r>
      </w:del>
    </w:p>
    <w:p w14:paraId="484A631D" w14:textId="77777777" w:rsidR="00A749C4" w:rsidRPr="004319D0"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44" w:name="_Toc448768041"/>
      <w:r w:rsidRPr="004319D0">
        <w:rPr>
          <w:caps/>
          <w:color w:val="FFFFFF"/>
          <w:sz w:val="22"/>
          <w:szCs w:val="22"/>
        </w:rPr>
        <w:t>Požadavky na varianty nabídky</w:t>
      </w:r>
      <w:bookmarkEnd w:id="44"/>
    </w:p>
    <w:p w14:paraId="484A631E" w14:textId="77777777" w:rsidR="00A749C4" w:rsidRDefault="00A749C4" w:rsidP="00F75DF0">
      <w:pPr>
        <w:pStyle w:val="Normln11"/>
        <w:spacing w:line="280" w:lineRule="atLeast"/>
        <w:jc w:val="both"/>
        <w:rPr>
          <w:rFonts w:cs="Arial"/>
          <w:sz w:val="20"/>
          <w:szCs w:val="20"/>
        </w:rPr>
      </w:pPr>
      <w:r w:rsidRPr="009876B9">
        <w:rPr>
          <w:rFonts w:cs="Arial"/>
          <w:sz w:val="20"/>
          <w:szCs w:val="20"/>
        </w:rPr>
        <w:t>Zadavatel nepřipouští variantní řešení nabídky.</w:t>
      </w:r>
    </w:p>
    <w:p w14:paraId="484A631F" w14:textId="77777777" w:rsidR="00A749C4" w:rsidRPr="004319D0"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45" w:name="_Toc448768042"/>
      <w:r w:rsidRPr="004319D0">
        <w:rPr>
          <w:caps/>
          <w:color w:val="FFFFFF"/>
          <w:sz w:val="22"/>
          <w:szCs w:val="22"/>
        </w:rPr>
        <w:t>Doba a místo plnění veřejné zakázky</w:t>
      </w:r>
      <w:bookmarkEnd w:id="45"/>
    </w:p>
    <w:p w14:paraId="484A6320" w14:textId="77777777" w:rsidR="00A749C4" w:rsidRPr="009876B9" w:rsidRDefault="00A749C4" w:rsidP="00BE2A63">
      <w:pPr>
        <w:pStyle w:val="Nadpis2"/>
        <w:numPr>
          <w:ilvl w:val="0"/>
          <w:numId w:val="0"/>
        </w:numPr>
        <w:shd w:val="clear" w:color="auto" w:fill="D9D9D9"/>
        <w:tabs>
          <w:tab w:val="num" w:pos="792"/>
        </w:tabs>
        <w:spacing w:before="0" w:after="120" w:line="280" w:lineRule="atLeast"/>
        <w:ind w:right="-110"/>
        <w:rPr>
          <w:sz w:val="20"/>
          <w:szCs w:val="20"/>
        </w:rPr>
      </w:pPr>
      <w:r w:rsidRPr="009876B9">
        <w:rPr>
          <w:sz w:val="20"/>
          <w:szCs w:val="20"/>
        </w:rPr>
        <w:t>Doba plnění veřejné zakázky</w:t>
      </w:r>
    </w:p>
    <w:p w14:paraId="39665397" w14:textId="783F6813" w:rsidR="004E14BD" w:rsidRPr="0064009B" w:rsidRDefault="00FF5394" w:rsidP="0064009B">
      <w:pPr>
        <w:spacing w:before="120" w:line="280" w:lineRule="atLeast"/>
        <w:ind w:left="4245" w:hanging="4245"/>
        <w:rPr>
          <w:rFonts w:cs="Arial"/>
          <w:b/>
          <w:bCs/>
          <w:szCs w:val="20"/>
        </w:rPr>
      </w:pPr>
      <w:r w:rsidRPr="001821D1">
        <w:rPr>
          <w:rFonts w:cs="Arial"/>
          <w:b/>
          <w:bCs/>
          <w:szCs w:val="20"/>
        </w:rPr>
        <w:t>T</w:t>
      </w:r>
      <w:r w:rsidR="00A6416A" w:rsidRPr="001821D1">
        <w:rPr>
          <w:rFonts w:cs="Arial"/>
          <w:b/>
          <w:bCs/>
          <w:szCs w:val="20"/>
        </w:rPr>
        <w:t xml:space="preserve">ermín zahájení plnění:     </w:t>
      </w:r>
      <w:r w:rsidR="00AA0B31" w:rsidRPr="001821D1">
        <w:rPr>
          <w:rFonts w:cs="Arial"/>
          <w:b/>
          <w:bCs/>
          <w:szCs w:val="20"/>
        </w:rPr>
        <w:tab/>
      </w:r>
      <w:r w:rsidR="00F45C7D" w:rsidRPr="00F45C7D">
        <w:rPr>
          <w:rFonts w:cs="Arial"/>
          <w:b/>
          <w:bCs/>
          <w:szCs w:val="20"/>
        </w:rPr>
        <w:t xml:space="preserve">ihned </w:t>
      </w:r>
      <w:r w:rsidR="004E14BD">
        <w:rPr>
          <w:rFonts w:cs="Arial"/>
          <w:bCs/>
          <w:szCs w:val="20"/>
        </w:rPr>
        <w:t>po uzav</w:t>
      </w:r>
      <w:r w:rsidR="00F45C7D" w:rsidRPr="00F45C7D">
        <w:rPr>
          <w:rFonts w:cs="Arial"/>
          <w:bCs/>
          <w:szCs w:val="20"/>
        </w:rPr>
        <w:t>ření smlouvy na plnění veřejné zakázky</w:t>
      </w:r>
      <w:r w:rsidR="004E14BD">
        <w:rPr>
          <w:rFonts w:cs="Arial"/>
          <w:b/>
          <w:bCs/>
          <w:szCs w:val="20"/>
        </w:rPr>
        <w:t xml:space="preserve"> </w:t>
      </w:r>
    </w:p>
    <w:p w14:paraId="484A6322" w14:textId="4E254709" w:rsidR="00A6416A" w:rsidRPr="001821D1" w:rsidRDefault="005234F0" w:rsidP="001821D1">
      <w:pPr>
        <w:spacing w:before="120" w:line="280" w:lineRule="atLeast"/>
        <w:ind w:left="4253" w:hanging="4253"/>
        <w:rPr>
          <w:rFonts w:cs="Arial"/>
          <w:b/>
          <w:bCs/>
          <w:szCs w:val="20"/>
        </w:rPr>
      </w:pPr>
      <w:r w:rsidRPr="001821D1">
        <w:rPr>
          <w:rFonts w:cs="Arial"/>
          <w:b/>
          <w:bCs/>
          <w:szCs w:val="20"/>
        </w:rPr>
        <w:t xml:space="preserve">Předpokládaný termín </w:t>
      </w:r>
      <w:r w:rsidR="00A6416A" w:rsidRPr="001821D1">
        <w:rPr>
          <w:rFonts w:cs="Arial"/>
          <w:b/>
          <w:bCs/>
          <w:szCs w:val="20"/>
        </w:rPr>
        <w:t xml:space="preserve">ukončení plnění:    </w:t>
      </w:r>
      <w:r w:rsidR="00AA0B31" w:rsidRPr="001821D1">
        <w:rPr>
          <w:rFonts w:cs="Arial"/>
          <w:b/>
          <w:bCs/>
          <w:szCs w:val="20"/>
        </w:rPr>
        <w:tab/>
      </w:r>
      <w:r w:rsidR="0064009B">
        <w:rPr>
          <w:rFonts w:cs="Arial"/>
          <w:b/>
          <w:bCs/>
          <w:szCs w:val="20"/>
        </w:rPr>
        <w:t>36</w:t>
      </w:r>
      <w:r w:rsidR="00F45C7D">
        <w:rPr>
          <w:rFonts w:cs="Arial"/>
          <w:b/>
          <w:bCs/>
          <w:szCs w:val="20"/>
        </w:rPr>
        <w:t xml:space="preserve"> měsíců </w:t>
      </w:r>
      <w:r w:rsidR="004E14BD">
        <w:rPr>
          <w:rFonts w:cs="Arial"/>
          <w:bCs/>
          <w:szCs w:val="20"/>
        </w:rPr>
        <w:t>ode dne uzavření smlouvy na pl</w:t>
      </w:r>
      <w:r w:rsidR="00F45C7D" w:rsidRPr="00F45C7D">
        <w:rPr>
          <w:rFonts w:cs="Arial"/>
          <w:bCs/>
          <w:szCs w:val="20"/>
        </w:rPr>
        <w:t>n</w:t>
      </w:r>
      <w:r w:rsidR="004E14BD">
        <w:rPr>
          <w:rFonts w:cs="Arial"/>
          <w:bCs/>
          <w:szCs w:val="20"/>
        </w:rPr>
        <w:t>ě</w:t>
      </w:r>
      <w:r w:rsidR="00F45C7D" w:rsidRPr="00F45C7D">
        <w:rPr>
          <w:rFonts w:cs="Arial"/>
          <w:bCs/>
          <w:szCs w:val="20"/>
        </w:rPr>
        <w:t>ní veřejné zakázky</w:t>
      </w:r>
    </w:p>
    <w:p w14:paraId="484A6323" w14:textId="0435BFA6" w:rsidR="009705B6" w:rsidRPr="007246AC" w:rsidRDefault="009705B6" w:rsidP="001821D1">
      <w:pPr>
        <w:tabs>
          <w:tab w:val="left" w:pos="4253"/>
        </w:tabs>
        <w:spacing w:before="120" w:line="280" w:lineRule="atLeast"/>
        <w:jc w:val="left"/>
        <w:rPr>
          <w:rFonts w:cs="Arial"/>
          <w:bCs/>
          <w:szCs w:val="20"/>
        </w:rPr>
      </w:pPr>
      <w:r w:rsidRPr="007246AC">
        <w:rPr>
          <w:rFonts w:cs="Arial"/>
          <w:bCs/>
          <w:szCs w:val="20"/>
        </w:rPr>
        <w:t xml:space="preserve">Předpokládaný termín podpisu </w:t>
      </w:r>
      <w:r w:rsidR="001821D1" w:rsidRPr="007246AC">
        <w:rPr>
          <w:rFonts w:cs="Arial"/>
          <w:bCs/>
          <w:szCs w:val="20"/>
        </w:rPr>
        <w:br/>
        <w:t>s</w:t>
      </w:r>
      <w:r w:rsidRPr="007246AC">
        <w:rPr>
          <w:rFonts w:cs="Arial"/>
          <w:bCs/>
          <w:szCs w:val="20"/>
        </w:rPr>
        <w:t>mlouvy</w:t>
      </w:r>
      <w:r w:rsidR="00F45C7D" w:rsidRPr="007246AC">
        <w:rPr>
          <w:rFonts w:cs="Arial"/>
          <w:bCs/>
          <w:szCs w:val="20"/>
        </w:rPr>
        <w:t xml:space="preserve"> na plnění veřejné zakázky</w:t>
      </w:r>
      <w:r w:rsidRPr="007246AC">
        <w:rPr>
          <w:rFonts w:cs="Arial"/>
          <w:bCs/>
          <w:szCs w:val="20"/>
        </w:rPr>
        <w:t>:</w:t>
      </w:r>
      <w:r w:rsidRPr="007246AC">
        <w:rPr>
          <w:rFonts w:cs="Arial"/>
          <w:bCs/>
          <w:szCs w:val="20"/>
        </w:rPr>
        <w:tab/>
      </w:r>
      <w:ins w:id="46" w:author="Mesarčová Veronika Mgr. (MPSV)" w:date="2016-04-18T15:36:00Z">
        <w:r w:rsidR="006D2D9D">
          <w:rPr>
            <w:rFonts w:cs="Arial"/>
            <w:bCs/>
            <w:szCs w:val="20"/>
          </w:rPr>
          <w:t>červenec</w:t>
        </w:r>
      </w:ins>
      <w:del w:id="47" w:author="Mesarčová Veronika Mgr. (MPSV)" w:date="2016-04-18T15:36:00Z">
        <w:r w:rsidR="006E4D58" w:rsidDel="006D2D9D">
          <w:rPr>
            <w:rFonts w:cs="Arial"/>
            <w:bCs/>
            <w:szCs w:val="20"/>
          </w:rPr>
          <w:delText xml:space="preserve">květen </w:delText>
        </w:r>
      </w:del>
      <w:ins w:id="48" w:author="Mesarčová Veronika Mgr. (MPSV)" w:date="2016-04-18T15:36:00Z">
        <w:r w:rsidR="006D2D9D">
          <w:rPr>
            <w:rFonts w:cs="Arial"/>
            <w:bCs/>
            <w:szCs w:val="20"/>
          </w:rPr>
          <w:t xml:space="preserve"> </w:t>
        </w:r>
      </w:ins>
      <w:r w:rsidR="00F45C7D" w:rsidRPr="007246AC">
        <w:rPr>
          <w:rFonts w:cs="Arial"/>
          <w:bCs/>
          <w:szCs w:val="20"/>
        </w:rPr>
        <w:t>2016</w:t>
      </w:r>
    </w:p>
    <w:p w14:paraId="484A634D" w14:textId="77777777" w:rsidR="00306BBF" w:rsidRPr="009876B9" w:rsidRDefault="00306BBF" w:rsidP="00BE2A63">
      <w:pPr>
        <w:pStyle w:val="Nadpis2"/>
        <w:numPr>
          <w:ilvl w:val="0"/>
          <w:numId w:val="0"/>
        </w:numPr>
        <w:shd w:val="clear" w:color="auto" w:fill="D9D9D9"/>
        <w:tabs>
          <w:tab w:val="num" w:pos="792"/>
        </w:tabs>
        <w:spacing w:before="480" w:after="120" w:line="280" w:lineRule="atLeast"/>
        <w:rPr>
          <w:color w:val="000000"/>
          <w:sz w:val="20"/>
          <w:szCs w:val="20"/>
        </w:rPr>
      </w:pPr>
      <w:r w:rsidRPr="009876B9">
        <w:rPr>
          <w:color w:val="000000"/>
          <w:sz w:val="20"/>
          <w:szCs w:val="20"/>
        </w:rPr>
        <w:t>Místo plnění veřejné zakázky</w:t>
      </w:r>
    </w:p>
    <w:p w14:paraId="51B4512D" w14:textId="5C0F0EE5" w:rsidR="003739AA" w:rsidRPr="009876B9" w:rsidRDefault="004319D0" w:rsidP="00A6416A">
      <w:pPr>
        <w:spacing w:line="280" w:lineRule="atLeast"/>
        <w:rPr>
          <w:rFonts w:cs="Arial"/>
          <w:b/>
          <w:color w:val="000000"/>
          <w:szCs w:val="20"/>
        </w:rPr>
      </w:pPr>
      <w:r w:rsidRPr="004319D0">
        <w:rPr>
          <w:rFonts w:cs="Arial"/>
          <w:szCs w:val="20"/>
        </w:rPr>
        <w:t>Místem plnění veřejné zakázky je v rozhodujícím rozsahu sídlo zadavatele na adrese Na Poříčním právu 376/1, 128 01 Praha 2 a jeho pracovišť dislokovaných na území hlavního města Prahy. Část plnění předmětu veřejné zakázky se dále uskuteční i v dalších místech plnění uvedených v příloze č. 2 závazného návrhu smlouvy (</w:t>
      </w:r>
      <w:r w:rsidRPr="004319D0">
        <w:rPr>
          <w:rFonts w:cs="Arial"/>
          <w:b/>
          <w:szCs w:val="20"/>
        </w:rPr>
        <w:t>Seznam míst plnění</w:t>
      </w:r>
      <w:r w:rsidRPr="004319D0">
        <w:rPr>
          <w:rFonts w:cs="Arial"/>
          <w:szCs w:val="20"/>
        </w:rPr>
        <w:t xml:space="preserve">), jehož vzor tvoří </w:t>
      </w:r>
      <w:r w:rsidR="00400D09">
        <w:rPr>
          <w:rFonts w:cs="Arial"/>
          <w:szCs w:val="20"/>
          <w:u w:val="single"/>
        </w:rPr>
        <w:t>Přílohu č. 2</w:t>
      </w:r>
      <w:r w:rsidRPr="004319D0">
        <w:rPr>
          <w:rFonts w:cs="Arial"/>
          <w:szCs w:val="20"/>
        </w:rPr>
        <w:t xml:space="preserve"> této </w:t>
      </w:r>
      <w:r>
        <w:rPr>
          <w:rFonts w:cs="Arial"/>
          <w:szCs w:val="20"/>
        </w:rPr>
        <w:t>zadávací dokumentace</w:t>
      </w:r>
      <w:r w:rsidRPr="004319D0">
        <w:rPr>
          <w:rFonts w:cs="Arial"/>
          <w:szCs w:val="20"/>
        </w:rPr>
        <w:t xml:space="preserve"> – </w:t>
      </w:r>
      <w:r w:rsidRPr="004319D0">
        <w:rPr>
          <w:rFonts w:cs="Arial"/>
          <w:i/>
          <w:szCs w:val="20"/>
        </w:rPr>
        <w:t>Návrh smlouvy (závazný vzor</w:t>
      </w:r>
      <w:r w:rsidRPr="004319D0">
        <w:rPr>
          <w:rFonts w:cs="Arial"/>
          <w:szCs w:val="20"/>
        </w:rPr>
        <w:t>).</w:t>
      </w:r>
    </w:p>
    <w:p w14:paraId="38DA9385" w14:textId="3892FE0C" w:rsidR="002E0316" w:rsidRPr="004319D0" w:rsidRDefault="003C4383" w:rsidP="0064009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49" w:name="_Toc144700013"/>
      <w:bookmarkStart w:id="50" w:name="_Toc448768043"/>
      <w:r w:rsidRPr="004319D0">
        <w:rPr>
          <w:caps/>
          <w:color w:val="FFFFFF"/>
          <w:sz w:val="22"/>
          <w:szCs w:val="22"/>
        </w:rPr>
        <w:lastRenderedPageBreak/>
        <w:t>POŽADAVKY NA způsob zpracování nabídkové ceny</w:t>
      </w:r>
      <w:bookmarkEnd w:id="49"/>
      <w:bookmarkEnd w:id="50"/>
    </w:p>
    <w:p w14:paraId="1069D187" w14:textId="637A657F" w:rsidR="004319D0" w:rsidRPr="004319D0" w:rsidRDefault="004319D0" w:rsidP="002053BC">
      <w:pPr>
        <w:numPr>
          <w:ilvl w:val="1"/>
          <w:numId w:val="14"/>
        </w:numPr>
        <w:suppressAutoHyphens/>
        <w:spacing w:before="120" w:line="280" w:lineRule="atLeast"/>
        <w:ind w:right="22"/>
        <w:jc w:val="left"/>
        <w:rPr>
          <w:rFonts w:eastAsiaTheme="minorHAnsi" w:cs="Arial"/>
          <w:szCs w:val="20"/>
          <w:lang w:eastAsia="en-US"/>
        </w:rPr>
      </w:pPr>
      <w:bookmarkStart w:id="51" w:name="_Toc278564602"/>
      <w:r w:rsidRPr="004319D0">
        <w:rPr>
          <w:rFonts w:eastAsiaTheme="minorHAnsi" w:cs="Arial"/>
          <w:szCs w:val="20"/>
          <w:lang w:eastAsia="en-US"/>
        </w:rPr>
        <w:t xml:space="preserve">Uchazeč uvede nabídkovou cenu v českých korunách bez DPH a vč. DPH platné v době podání nabídky. </w:t>
      </w:r>
    </w:p>
    <w:p w14:paraId="4697ECC1" w14:textId="65F80737" w:rsidR="004319D0" w:rsidRP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Celková nabídková cena za servisní zajištění a zhotovení plánovaného objemu tisků na všech zařízeních bude vycházet z jedno</w:t>
      </w:r>
      <w:r w:rsidR="0093088E">
        <w:rPr>
          <w:rFonts w:eastAsiaTheme="minorHAnsi" w:cs="Arial"/>
          <w:szCs w:val="20"/>
          <w:lang w:eastAsia="en-US"/>
        </w:rPr>
        <w:t>tkové ceny za 1x servisní klik (</w:t>
      </w:r>
      <w:r w:rsidRPr="004319D0">
        <w:rPr>
          <w:rFonts w:eastAsiaTheme="minorHAnsi" w:cs="Arial"/>
          <w:szCs w:val="20"/>
          <w:lang w:eastAsia="en-US"/>
        </w:rPr>
        <w:t>pořízení jedné stránky</w:t>
      </w:r>
      <w:r w:rsidR="0093088E">
        <w:rPr>
          <w:rFonts w:eastAsiaTheme="minorHAnsi" w:cs="Arial"/>
          <w:szCs w:val="20"/>
          <w:lang w:eastAsia="en-US"/>
        </w:rPr>
        <w:t>)</w:t>
      </w:r>
      <w:r w:rsidRPr="004319D0">
        <w:rPr>
          <w:rFonts w:eastAsiaTheme="minorHAnsi" w:cs="Arial"/>
          <w:szCs w:val="20"/>
          <w:lang w:eastAsia="en-US"/>
        </w:rPr>
        <w:t xml:space="preserve"> formátu A4 „černobíle“ a 1x servisní klik A4 „barevně“ vynásobené předpokládaným objemem uvedeným v tabulce přílohy č. 3 závazného návrhu smlouvy (</w:t>
      </w:r>
      <w:r w:rsidRPr="004319D0">
        <w:rPr>
          <w:rFonts w:eastAsiaTheme="minorHAnsi" w:cs="Arial"/>
          <w:b/>
          <w:szCs w:val="20"/>
          <w:lang w:eastAsia="en-US"/>
        </w:rPr>
        <w:t>Stanovení nabídkové ceny</w:t>
      </w:r>
      <w:r w:rsidRPr="004319D0">
        <w:rPr>
          <w:rFonts w:eastAsiaTheme="minorHAnsi" w:cs="Arial"/>
          <w:szCs w:val="20"/>
          <w:lang w:eastAsia="en-US"/>
        </w:rPr>
        <w:t xml:space="preserve">), jehož vzor tvoří </w:t>
      </w:r>
      <w:r w:rsidR="00400D09">
        <w:rPr>
          <w:rFonts w:eastAsiaTheme="minorHAnsi" w:cs="Arial"/>
          <w:szCs w:val="20"/>
          <w:u w:val="single"/>
          <w:lang w:eastAsia="en-US"/>
        </w:rPr>
        <w:t>Přílohu č. 2</w:t>
      </w:r>
      <w:r w:rsidRPr="004319D0">
        <w:rPr>
          <w:rFonts w:eastAsiaTheme="minorHAnsi" w:cs="Arial"/>
          <w:szCs w:val="20"/>
          <w:lang w:eastAsia="en-US"/>
        </w:rPr>
        <w:t xml:space="preserve"> této </w:t>
      </w:r>
      <w:r w:rsidR="0093088E">
        <w:rPr>
          <w:rFonts w:eastAsiaTheme="minorHAnsi" w:cs="Arial"/>
          <w:szCs w:val="20"/>
          <w:lang w:eastAsia="en-US"/>
        </w:rPr>
        <w:t>zadávací dokumentace</w:t>
      </w:r>
      <w:r w:rsidRPr="004319D0">
        <w:rPr>
          <w:rFonts w:eastAsiaTheme="minorHAnsi" w:cs="Arial"/>
          <w:szCs w:val="20"/>
          <w:lang w:eastAsia="en-US"/>
        </w:rPr>
        <w:t xml:space="preserve"> - </w:t>
      </w:r>
      <w:r w:rsidRPr="004319D0">
        <w:rPr>
          <w:rFonts w:eastAsiaTheme="minorHAnsi" w:cs="Arial"/>
          <w:i/>
          <w:szCs w:val="20"/>
          <w:lang w:eastAsia="en-US"/>
        </w:rPr>
        <w:t>Návrh smlouvy (závazný vzor)</w:t>
      </w:r>
      <w:r w:rsidR="006B122A">
        <w:rPr>
          <w:rFonts w:eastAsiaTheme="minorHAnsi" w:cs="Arial"/>
          <w:szCs w:val="20"/>
          <w:lang w:eastAsia="en-US"/>
        </w:rPr>
        <w:t>. Nabídková cena za </w:t>
      </w:r>
      <w:r w:rsidRPr="004319D0">
        <w:rPr>
          <w:rFonts w:eastAsiaTheme="minorHAnsi" w:cs="Arial"/>
          <w:szCs w:val="20"/>
          <w:lang w:eastAsia="en-US"/>
        </w:rPr>
        <w:t>„černobílé“ výstupy musí být stanovena jednotně na všech modelech bez rozdílu, jedná-li se o</w:t>
      </w:r>
      <w:r w:rsidR="006B122A">
        <w:rPr>
          <w:rFonts w:eastAsiaTheme="minorHAnsi" w:cs="Arial"/>
          <w:szCs w:val="20"/>
          <w:lang w:eastAsia="en-US"/>
        </w:rPr>
        <w:t> </w:t>
      </w:r>
      <w:r w:rsidRPr="004319D0">
        <w:rPr>
          <w:rFonts w:eastAsiaTheme="minorHAnsi" w:cs="Arial"/>
          <w:szCs w:val="20"/>
          <w:lang w:eastAsia="en-US"/>
        </w:rPr>
        <w:t xml:space="preserve">zařízení typu A4 nebo A3, barevné nebo černobílé. </w:t>
      </w:r>
    </w:p>
    <w:p w14:paraId="4D62713E" w14:textId="3EAB237A" w:rsidR="004319D0" w:rsidRP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Jednotkové nabídkové ceny za 1 servisní klik musí zahrnovat veškeré náklady uchazeče spojené s poskytováním servisních služeb zadavateli, zejména pak náklady na spotřebované tonery, na</w:t>
      </w:r>
      <w:r w:rsidR="006B122A">
        <w:rPr>
          <w:rFonts w:eastAsiaTheme="minorHAnsi" w:cs="Arial"/>
          <w:szCs w:val="20"/>
          <w:lang w:eastAsia="en-US"/>
        </w:rPr>
        <w:t> </w:t>
      </w:r>
      <w:r w:rsidRPr="004319D0">
        <w:rPr>
          <w:rFonts w:eastAsiaTheme="minorHAnsi" w:cs="Arial"/>
          <w:szCs w:val="20"/>
          <w:lang w:eastAsia="en-US"/>
        </w:rPr>
        <w:t>veškerou činnost servisních techniků uchazeče v rámci poskytování servisních služeb, na</w:t>
      </w:r>
      <w:r w:rsidR="006B122A">
        <w:rPr>
          <w:rFonts w:eastAsiaTheme="minorHAnsi" w:cs="Arial"/>
          <w:szCs w:val="20"/>
          <w:lang w:eastAsia="en-US"/>
        </w:rPr>
        <w:t> </w:t>
      </w:r>
      <w:r w:rsidRPr="004319D0">
        <w:rPr>
          <w:rFonts w:eastAsiaTheme="minorHAnsi" w:cs="Arial"/>
          <w:szCs w:val="20"/>
          <w:lang w:eastAsia="en-US"/>
        </w:rPr>
        <w:t xml:space="preserve">veškerý spotřební materiál nezbytný k provozování zařízení a rovněž </w:t>
      </w:r>
      <w:r w:rsidR="00192BB9">
        <w:rPr>
          <w:rFonts w:eastAsiaTheme="minorHAnsi" w:cs="Arial"/>
          <w:szCs w:val="20"/>
          <w:lang w:eastAsia="en-US"/>
        </w:rPr>
        <w:t xml:space="preserve">případné </w:t>
      </w:r>
      <w:r w:rsidRPr="004319D0">
        <w:rPr>
          <w:rFonts w:eastAsiaTheme="minorHAnsi" w:cs="Arial"/>
          <w:szCs w:val="20"/>
          <w:lang w:eastAsia="en-US"/>
        </w:rPr>
        <w:t>náklady</w:t>
      </w:r>
      <w:r w:rsidR="006B122A">
        <w:rPr>
          <w:rFonts w:eastAsiaTheme="minorHAnsi" w:cs="Arial"/>
          <w:szCs w:val="20"/>
          <w:lang w:eastAsia="en-US"/>
        </w:rPr>
        <w:t xml:space="preserve"> spojené </w:t>
      </w:r>
      <w:r w:rsidR="006D5C68">
        <w:rPr>
          <w:rFonts w:eastAsiaTheme="minorHAnsi" w:cs="Arial"/>
          <w:szCs w:val="20"/>
          <w:lang w:eastAsia="en-US"/>
        </w:rPr>
        <w:t>se systémem</w:t>
      </w:r>
      <w:r w:rsidRPr="004319D0">
        <w:rPr>
          <w:rFonts w:eastAsiaTheme="minorHAnsi" w:cs="Arial"/>
          <w:szCs w:val="20"/>
          <w:lang w:eastAsia="en-US"/>
        </w:rPr>
        <w:t xml:space="preserve"> dohledu uchazeče pro vytvoření požadavku zařízení na dodávku spotřebního materiálu, servisního zásahu a vzdálenou správu.</w:t>
      </w:r>
    </w:p>
    <w:p w14:paraId="0606A638" w14:textId="2A13049E" w:rsidR="00E40D13" w:rsidDel="006D2D9D" w:rsidRDefault="00E40D13" w:rsidP="00E40D13">
      <w:pPr>
        <w:numPr>
          <w:ilvl w:val="1"/>
          <w:numId w:val="14"/>
        </w:numPr>
        <w:suppressAutoHyphens/>
        <w:spacing w:before="120" w:line="280" w:lineRule="atLeast"/>
        <w:ind w:right="22"/>
        <w:rPr>
          <w:del w:id="52" w:author="Mesarčová Veronika Mgr. (MPSV)" w:date="2016-04-18T15:36:00Z"/>
          <w:rFonts w:eastAsiaTheme="minorHAnsi" w:cs="Arial"/>
          <w:szCs w:val="20"/>
          <w:lang w:eastAsia="en-US"/>
        </w:rPr>
      </w:pPr>
      <w:del w:id="53" w:author="Mesarčová Veronika Mgr. (MPSV)" w:date="2016-04-18T15:36:00Z">
        <w:r w:rsidRPr="00E40D13" w:rsidDel="006D2D9D">
          <w:rPr>
            <w:rFonts w:eastAsiaTheme="minorHAnsi" w:cs="Arial"/>
            <w:b/>
            <w:szCs w:val="20"/>
            <w:u w:val="single"/>
            <w:lang w:eastAsia="en-US"/>
          </w:rPr>
          <w:delText>V rámci jednotkových nabídkových cen za 1 servisní klik musí být kalkulováno se zavedením</w:delText>
        </w:r>
        <w:r w:rsidDel="006D2D9D">
          <w:rPr>
            <w:rFonts w:eastAsiaTheme="minorHAnsi" w:cs="Arial"/>
            <w:b/>
            <w:szCs w:val="20"/>
            <w:u w:val="single"/>
            <w:lang w:eastAsia="en-US"/>
          </w:rPr>
          <w:delText xml:space="preserve"> ti</w:delText>
        </w:r>
        <w:r w:rsidR="00215F51" w:rsidDel="006D2D9D">
          <w:rPr>
            <w:rFonts w:eastAsiaTheme="minorHAnsi" w:cs="Arial"/>
            <w:b/>
            <w:szCs w:val="20"/>
            <w:u w:val="single"/>
            <w:lang w:eastAsia="en-US"/>
          </w:rPr>
          <w:delText>skového řešení zadavatele od 1.1</w:delText>
        </w:r>
        <w:r w:rsidDel="006D2D9D">
          <w:rPr>
            <w:rFonts w:eastAsiaTheme="minorHAnsi" w:cs="Arial"/>
            <w:b/>
            <w:szCs w:val="20"/>
            <w:u w:val="single"/>
            <w:lang w:eastAsia="en-US"/>
          </w:rPr>
          <w:delText>.</w:delText>
        </w:r>
        <w:r w:rsidR="00215F51" w:rsidDel="006D2D9D">
          <w:rPr>
            <w:rFonts w:eastAsiaTheme="minorHAnsi" w:cs="Arial"/>
            <w:b/>
            <w:szCs w:val="20"/>
            <w:u w:val="single"/>
            <w:lang w:eastAsia="en-US"/>
          </w:rPr>
          <w:delText>2017</w:delText>
        </w:r>
        <w:r w:rsidR="00C12BAB" w:rsidDel="006D2D9D">
          <w:rPr>
            <w:rFonts w:eastAsiaTheme="minorHAnsi" w:cs="Arial"/>
            <w:szCs w:val="20"/>
            <w:lang w:eastAsia="en-US"/>
          </w:rPr>
          <w:delText>. Od 1.</w:delText>
        </w:r>
        <w:r w:rsidR="00215F51" w:rsidDel="006D2D9D">
          <w:rPr>
            <w:rFonts w:eastAsiaTheme="minorHAnsi" w:cs="Arial"/>
            <w:szCs w:val="20"/>
            <w:lang w:eastAsia="en-US"/>
          </w:rPr>
          <w:delText>1</w:delText>
        </w:r>
        <w:r w:rsidR="00C12BAB" w:rsidDel="006D2D9D">
          <w:rPr>
            <w:rFonts w:eastAsiaTheme="minorHAnsi" w:cs="Arial"/>
            <w:szCs w:val="20"/>
            <w:lang w:eastAsia="en-US"/>
          </w:rPr>
          <w:delText>.</w:delText>
        </w:r>
        <w:r w:rsidR="00215F51" w:rsidDel="006D2D9D">
          <w:rPr>
            <w:rFonts w:eastAsiaTheme="minorHAnsi" w:cs="Arial"/>
            <w:szCs w:val="20"/>
            <w:lang w:eastAsia="en-US"/>
          </w:rPr>
          <w:delText>2017</w:delText>
        </w:r>
        <w:r w:rsidDel="006D2D9D">
          <w:rPr>
            <w:rFonts w:eastAsiaTheme="minorHAnsi" w:cs="Arial"/>
            <w:szCs w:val="20"/>
            <w:lang w:eastAsia="en-US"/>
          </w:rPr>
          <w:delText xml:space="preserve"> bude </w:delText>
        </w:r>
        <w:r w:rsidR="00C12BAB" w:rsidDel="006D2D9D">
          <w:rPr>
            <w:rFonts w:eastAsiaTheme="minorHAnsi" w:cs="Arial"/>
            <w:szCs w:val="20"/>
            <w:lang w:eastAsia="en-US"/>
          </w:rPr>
          <w:delText>zadavatelem zprovozněn systém</w:delText>
        </w:r>
        <w:r w:rsidDel="006D2D9D">
          <w:rPr>
            <w:rFonts w:eastAsiaTheme="minorHAnsi" w:cs="Arial"/>
            <w:szCs w:val="20"/>
            <w:lang w:eastAsia="en-US"/>
          </w:rPr>
          <w:delText xml:space="preserve"> </w:delText>
        </w:r>
        <w:r w:rsidR="006D5C68" w:rsidDel="006D2D9D">
          <w:rPr>
            <w:rFonts w:eastAsiaTheme="minorHAnsi" w:cs="Arial"/>
            <w:szCs w:val="20"/>
            <w:lang w:eastAsia="en-US"/>
          </w:rPr>
          <w:delText>vzdáleného</w:delText>
        </w:r>
        <w:r w:rsidR="00C12BAB" w:rsidDel="006D2D9D">
          <w:rPr>
            <w:rFonts w:eastAsiaTheme="minorHAnsi" w:cs="Arial"/>
            <w:szCs w:val="20"/>
            <w:lang w:eastAsia="en-US"/>
          </w:rPr>
          <w:delText xml:space="preserve"> </w:delText>
        </w:r>
        <w:r w:rsidR="006D5C68" w:rsidDel="006D2D9D">
          <w:rPr>
            <w:rFonts w:eastAsiaTheme="minorHAnsi" w:cs="Arial"/>
            <w:szCs w:val="20"/>
            <w:lang w:eastAsia="en-US"/>
          </w:rPr>
          <w:delText>dohledu</w:delText>
        </w:r>
        <w:r w:rsidRPr="00E40D13" w:rsidDel="006D2D9D">
          <w:rPr>
            <w:rFonts w:eastAsiaTheme="minorHAnsi" w:cs="Arial"/>
            <w:szCs w:val="20"/>
            <w:lang w:eastAsia="en-US"/>
          </w:rPr>
          <w:delText xml:space="preserve"> pro vytvoření požadavku stroje na dodávku spotřebního materiálu, servisního zásahu a vzdálenou správu</w:delText>
        </w:r>
        <w:r w:rsidDel="006D2D9D">
          <w:rPr>
            <w:rFonts w:eastAsiaTheme="minorHAnsi" w:cs="Arial"/>
            <w:szCs w:val="20"/>
            <w:lang w:eastAsia="en-US"/>
          </w:rPr>
          <w:delText xml:space="preserve"> </w:delText>
        </w:r>
        <w:r w:rsidRPr="00C12BAB" w:rsidDel="006D2D9D">
          <w:rPr>
            <w:rFonts w:eastAsiaTheme="minorHAnsi" w:cs="Arial"/>
            <w:szCs w:val="20"/>
            <w:u w:val="single"/>
            <w:lang w:eastAsia="en-US"/>
          </w:rPr>
          <w:delText>na všech zařízeních zadavatele</w:delText>
        </w:r>
        <w:r w:rsidR="0079678B" w:rsidDel="006D2D9D">
          <w:rPr>
            <w:rFonts w:eastAsiaTheme="minorHAnsi" w:cs="Arial"/>
            <w:szCs w:val="20"/>
            <w:u w:val="single"/>
            <w:lang w:eastAsia="en-US"/>
          </w:rPr>
          <w:delText>, u kterých je to technicky možné</w:delText>
        </w:r>
        <w:r w:rsidR="0079678B" w:rsidRPr="0079678B" w:rsidDel="006D2D9D">
          <w:rPr>
            <w:rFonts w:eastAsiaTheme="minorHAnsi" w:cs="Arial"/>
            <w:szCs w:val="20"/>
            <w:lang w:eastAsia="en-US"/>
          </w:rPr>
          <w:delText xml:space="preserve"> (u z</w:delText>
        </w:r>
        <w:r w:rsidR="0079678B" w:rsidDel="006D2D9D">
          <w:rPr>
            <w:rFonts w:eastAsiaTheme="minorHAnsi" w:cs="Arial"/>
            <w:szCs w:val="20"/>
            <w:lang w:eastAsia="en-US"/>
          </w:rPr>
          <w:delText>bývajících bude prováděn mechan</w:delText>
        </w:r>
        <w:r w:rsidR="0079678B" w:rsidRPr="0079678B" w:rsidDel="006D2D9D">
          <w:rPr>
            <w:rFonts w:eastAsiaTheme="minorHAnsi" w:cs="Arial"/>
            <w:szCs w:val="20"/>
            <w:lang w:eastAsia="en-US"/>
          </w:rPr>
          <w:delText>i</w:delText>
        </w:r>
        <w:r w:rsidR="0079678B" w:rsidDel="006D2D9D">
          <w:rPr>
            <w:rFonts w:eastAsiaTheme="minorHAnsi" w:cs="Arial"/>
            <w:szCs w:val="20"/>
            <w:lang w:eastAsia="en-US"/>
          </w:rPr>
          <w:delText xml:space="preserve">cký </w:delText>
        </w:r>
        <w:r w:rsidR="0079678B" w:rsidRPr="0079678B" w:rsidDel="006D2D9D">
          <w:rPr>
            <w:rFonts w:eastAsiaTheme="minorHAnsi" w:cs="Arial"/>
            <w:szCs w:val="20"/>
            <w:lang w:eastAsia="en-US"/>
          </w:rPr>
          <w:delText>o</w:delText>
        </w:r>
        <w:r w:rsidR="0079678B" w:rsidDel="006D2D9D">
          <w:rPr>
            <w:rFonts w:eastAsiaTheme="minorHAnsi" w:cs="Arial"/>
            <w:szCs w:val="20"/>
            <w:lang w:eastAsia="en-US"/>
          </w:rPr>
          <w:delText>dečet stavu počíta</w:delText>
        </w:r>
        <w:r w:rsidR="0079678B" w:rsidRPr="0079678B" w:rsidDel="006D2D9D">
          <w:rPr>
            <w:rFonts w:eastAsiaTheme="minorHAnsi" w:cs="Arial"/>
            <w:szCs w:val="20"/>
            <w:lang w:eastAsia="en-US"/>
          </w:rPr>
          <w:delText>d</w:delText>
        </w:r>
        <w:r w:rsidR="0079678B" w:rsidDel="006D2D9D">
          <w:rPr>
            <w:rFonts w:eastAsiaTheme="minorHAnsi" w:cs="Arial"/>
            <w:szCs w:val="20"/>
            <w:lang w:eastAsia="en-US"/>
          </w:rPr>
          <w:delText>e</w:delText>
        </w:r>
        <w:r w:rsidR="0079678B" w:rsidRPr="0079678B" w:rsidDel="006D2D9D">
          <w:rPr>
            <w:rFonts w:eastAsiaTheme="minorHAnsi" w:cs="Arial"/>
            <w:szCs w:val="20"/>
            <w:lang w:eastAsia="en-US"/>
          </w:rPr>
          <w:delText>l zařízení vlastními pracovní</w:delText>
        </w:r>
        <w:r w:rsidR="0079678B" w:rsidDel="006D2D9D">
          <w:rPr>
            <w:rFonts w:eastAsiaTheme="minorHAnsi" w:cs="Arial"/>
            <w:szCs w:val="20"/>
            <w:lang w:eastAsia="en-US"/>
          </w:rPr>
          <w:delText>k</w:delText>
        </w:r>
        <w:r w:rsidR="0079678B" w:rsidRPr="0079678B" w:rsidDel="006D2D9D">
          <w:rPr>
            <w:rFonts w:eastAsiaTheme="minorHAnsi" w:cs="Arial"/>
            <w:szCs w:val="20"/>
            <w:lang w:eastAsia="en-US"/>
          </w:rPr>
          <w:delText>y zadavatele</w:delText>
        </w:r>
        <w:r w:rsidR="00A75DAA" w:rsidDel="006D2D9D">
          <w:rPr>
            <w:rFonts w:eastAsiaTheme="minorHAnsi" w:cs="Arial"/>
            <w:szCs w:val="20"/>
            <w:lang w:eastAsia="en-US"/>
          </w:rPr>
          <w:delText xml:space="preserve"> s možností případného dohledu prcovníka uchazeče</w:delText>
        </w:r>
        <w:r w:rsidR="0079678B" w:rsidRPr="0079678B" w:rsidDel="006D2D9D">
          <w:rPr>
            <w:rFonts w:eastAsiaTheme="minorHAnsi" w:cs="Arial"/>
            <w:szCs w:val="20"/>
            <w:lang w:eastAsia="en-US"/>
          </w:rPr>
          <w:delText>)</w:delText>
        </w:r>
        <w:r w:rsidRPr="0079678B" w:rsidDel="006D2D9D">
          <w:rPr>
            <w:rFonts w:eastAsiaTheme="minorHAnsi" w:cs="Arial"/>
            <w:szCs w:val="20"/>
            <w:lang w:eastAsia="en-US"/>
          </w:rPr>
          <w:delText>.</w:delText>
        </w:r>
      </w:del>
    </w:p>
    <w:p w14:paraId="549F3C27" w14:textId="77777777" w:rsidR="004319D0" w:rsidRP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 xml:space="preserve">Jednotkové nabídkové ceny za 1 servisní klik musí být uvedeny vždy </w:t>
      </w:r>
      <w:r w:rsidRPr="004319D0">
        <w:rPr>
          <w:rFonts w:eastAsiaTheme="minorHAnsi" w:cs="Arial"/>
          <w:szCs w:val="20"/>
          <w:u w:val="single"/>
          <w:lang w:eastAsia="en-US"/>
        </w:rPr>
        <w:t>na tři desetinná místa</w:t>
      </w:r>
      <w:r w:rsidRPr="004319D0">
        <w:rPr>
          <w:rFonts w:eastAsiaTheme="minorHAnsi" w:cs="Arial"/>
          <w:szCs w:val="20"/>
          <w:lang w:eastAsia="en-US"/>
        </w:rPr>
        <w:t xml:space="preserve"> a budou považovány za maximální bez možnosti jakéhokoliv navyšování.</w:t>
      </w:r>
    </w:p>
    <w:p w14:paraId="7BD37BD5" w14:textId="77777777" w:rsidR="004319D0" w:rsidRP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 xml:space="preserve">Zadavatel nepřipouští formu jakýchkoliv paušálů nebo stanovování minimálních nebo maximálních limitů pro jednotlivá Tisková zařízení. Měsíční fakturace bude vždy stanovena na základě pouze skutečně realizovaného množství servisních kliků. </w:t>
      </w:r>
      <w:r w:rsidRPr="004319D0">
        <w:rPr>
          <w:rFonts w:eastAsiaTheme="minorHAnsi" w:cs="Arial"/>
          <w:szCs w:val="20"/>
          <w:u w:val="single"/>
          <w:lang w:eastAsia="en-US"/>
        </w:rPr>
        <w:t>Zadavatel nepřipouští dodatečné fakturace za nadměrné pokrytí tonerem</w:t>
      </w:r>
      <w:r w:rsidRPr="004319D0">
        <w:rPr>
          <w:rFonts w:eastAsiaTheme="minorHAnsi" w:cs="Arial"/>
          <w:szCs w:val="20"/>
          <w:lang w:eastAsia="en-US"/>
        </w:rPr>
        <w:t>. Uchazeč musí při stanovení nabídkové ceny vycházet z dlouhodobých zkušeností s obdobnými projekty.</w:t>
      </w:r>
    </w:p>
    <w:p w14:paraId="7B428825" w14:textId="77777777" w:rsid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V průběhu plnění veřejné zakázky může dojít ke změně sjednané ceny pouze tehdy, dojde-li ke změně daňových předpisů, které budou mít vliv na cenu plnění této veřejné zakázky, a to pouze o výši, která těmto změnám bude odpovídat.</w:t>
      </w:r>
    </w:p>
    <w:p w14:paraId="426DF7B1" w14:textId="77777777" w:rsid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Celková nabídková cena za předmět plnění této veřejné zakázky bude členěna následovně:</w:t>
      </w:r>
    </w:p>
    <w:tbl>
      <w:tblPr>
        <w:tblW w:w="4560"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1650"/>
        <w:gridCol w:w="1016"/>
        <w:gridCol w:w="1169"/>
        <w:gridCol w:w="1894"/>
        <w:gridCol w:w="1893"/>
      </w:tblGrid>
      <w:tr w:rsidR="004319D0" w:rsidRPr="004319D0" w14:paraId="1F6A3492" w14:textId="77777777" w:rsidTr="00BF1736">
        <w:trPr>
          <w:trHeight w:val="876"/>
        </w:trPr>
        <w:tc>
          <w:tcPr>
            <w:tcW w:w="634" w:type="pct"/>
            <w:shd w:val="pct12" w:color="auto" w:fill="auto"/>
          </w:tcPr>
          <w:p w14:paraId="6F01E063" w14:textId="77777777" w:rsidR="004319D0" w:rsidRPr="004319D0" w:rsidRDefault="004319D0" w:rsidP="0093088E">
            <w:pPr>
              <w:tabs>
                <w:tab w:val="num" w:pos="1800"/>
              </w:tabs>
              <w:spacing w:after="120"/>
              <w:rPr>
                <w:rFonts w:cs="Arial"/>
                <w:szCs w:val="20"/>
              </w:rPr>
            </w:pPr>
          </w:p>
        </w:tc>
        <w:tc>
          <w:tcPr>
            <w:tcW w:w="915" w:type="pct"/>
            <w:shd w:val="pct12" w:color="auto" w:fill="auto"/>
            <w:vAlign w:val="center"/>
          </w:tcPr>
          <w:p w14:paraId="742F41B2" w14:textId="77777777" w:rsidR="0093088E" w:rsidRPr="00C12BAB" w:rsidRDefault="004319D0" w:rsidP="0093088E">
            <w:pPr>
              <w:tabs>
                <w:tab w:val="num" w:pos="1800"/>
              </w:tabs>
              <w:spacing w:after="120"/>
              <w:jc w:val="center"/>
              <w:rPr>
                <w:rFonts w:cs="Arial"/>
                <w:b/>
                <w:szCs w:val="20"/>
              </w:rPr>
            </w:pPr>
            <w:r w:rsidRPr="00C12BAB">
              <w:rPr>
                <w:rFonts w:cs="Arial"/>
                <w:b/>
                <w:szCs w:val="20"/>
              </w:rPr>
              <w:t xml:space="preserve">Předpokládaný počet kliků </w:t>
            </w:r>
          </w:p>
          <w:p w14:paraId="360A3AAA" w14:textId="53F8345C" w:rsidR="004319D0" w:rsidRPr="004319D0" w:rsidRDefault="004319D0" w:rsidP="0093088E">
            <w:pPr>
              <w:tabs>
                <w:tab w:val="num" w:pos="1800"/>
              </w:tabs>
              <w:spacing w:after="120"/>
              <w:jc w:val="center"/>
              <w:rPr>
                <w:rFonts w:cs="Arial"/>
                <w:szCs w:val="20"/>
              </w:rPr>
            </w:pPr>
            <w:r w:rsidRPr="004319D0">
              <w:rPr>
                <w:rFonts w:cs="Arial"/>
                <w:szCs w:val="20"/>
              </w:rPr>
              <w:t>(</w:t>
            </w:r>
            <w:r w:rsidR="0093088E">
              <w:rPr>
                <w:rFonts w:cs="Arial"/>
                <w:szCs w:val="20"/>
              </w:rPr>
              <w:t>36 měsíců)</w:t>
            </w:r>
          </w:p>
        </w:tc>
        <w:tc>
          <w:tcPr>
            <w:tcW w:w="594" w:type="pct"/>
            <w:shd w:val="pct12" w:color="auto" w:fill="auto"/>
            <w:vAlign w:val="center"/>
          </w:tcPr>
          <w:p w14:paraId="4179599C" w14:textId="77777777" w:rsidR="004319D0" w:rsidRPr="004319D0" w:rsidRDefault="004319D0" w:rsidP="0093088E">
            <w:pPr>
              <w:tabs>
                <w:tab w:val="num" w:pos="1800"/>
              </w:tabs>
              <w:spacing w:after="120"/>
              <w:jc w:val="center"/>
              <w:rPr>
                <w:rFonts w:cs="Arial"/>
                <w:szCs w:val="20"/>
              </w:rPr>
            </w:pPr>
            <w:r w:rsidRPr="004319D0">
              <w:rPr>
                <w:rFonts w:cs="Arial"/>
                <w:szCs w:val="20"/>
              </w:rPr>
              <w:t>Cena v Kč bez DPH za 1 klik</w:t>
            </w:r>
          </w:p>
        </w:tc>
        <w:tc>
          <w:tcPr>
            <w:tcW w:w="676" w:type="pct"/>
            <w:shd w:val="pct12" w:color="auto" w:fill="auto"/>
            <w:vAlign w:val="center"/>
          </w:tcPr>
          <w:p w14:paraId="676F84F2" w14:textId="77777777" w:rsidR="004319D0" w:rsidRPr="004319D0" w:rsidRDefault="004319D0" w:rsidP="0093088E">
            <w:pPr>
              <w:tabs>
                <w:tab w:val="num" w:pos="1800"/>
              </w:tabs>
              <w:spacing w:after="120"/>
              <w:jc w:val="center"/>
              <w:rPr>
                <w:rFonts w:cs="Arial"/>
                <w:szCs w:val="20"/>
              </w:rPr>
            </w:pPr>
            <w:r w:rsidRPr="004319D0">
              <w:rPr>
                <w:rFonts w:cs="Arial"/>
                <w:szCs w:val="20"/>
              </w:rPr>
              <w:t>Cena v Kč vč. DPH za 1 klik</w:t>
            </w:r>
          </w:p>
        </w:tc>
        <w:tc>
          <w:tcPr>
            <w:tcW w:w="1091" w:type="pct"/>
            <w:shd w:val="pct12" w:color="auto" w:fill="auto"/>
            <w:vAlign w:val="center"/>
          </w:tcPr>
          <w:p w14:paraId="3C4C187F" w14:textId="77777777" w:rsidR="004319D0" w:rsidRPr="004319D0" w:rsidRDefault="004319D0" w:rsidP="0093088E">
            <w:pPr>
              <w:tabs>
                <w:tab w:val="num" w:pos="1800"/>
              </w:tabs>
              <w:spacing w:after="120"/>
              <w:jc w:val="center"/>
              <w:rPr>
                <w:rFonts w:cs="Arial"/>
                <w:szCs w:val="20"/>
              </w:rPr>
            </w:pPr>
            <w:r w:rsidRPr="004319D0">
              <w:rPr>
                <w:rFonts w:cs="Arial"/>
                <w:szCs w:val="20"/>
              </w:rPr>
              <w:t>Celková nabídková cena v Kč bez DPH za předpokládaný počet kliků</w:t>
            </w:r>
          </w:p>
        </w:tc>
        <w:tc>
          <w:tcPr>
            <w:tcW w:w="1090" w:type="pct"/>
            <w:shd w:val="pct12" w:color="auto" w:fill="auto"/>
            <w:vAlign w:val="center"/>
          </w:tcPr>
          <w:p w14:paraId="4E549F25" w14:textId="77777777" w:rsidR="004319D0" w:rsidRPr="004319D0" w:rsidRDefault="004319D0" w:rsidP="0093088E">
            <w:pPr>
              <w:tabs>
                <w:tab w:val="num" w:pos="1800"/>
              </w:tabs>
              <w:spacing w:after="120"/>
              <w:jc w:val="center"/>
              <w:rPr>
                <w:rFonts w:cs="Arial"/>
                <w:szCs w:val="20"/>
              </w:rPr>
            </w:pPr>
            <w:r w:rsidRPr="004319D0">
              <w:rPr>
                <w:rFonts w:cs="Arial"/>
                <w:szCs w:val="20"/>
              </w:rPr>
              <w:t>Celková nabídková cena v Kč vč. DPH za předpokládaný počet kliků</w:t>
            </w:r>
          </w:p>
        </w:tc>
      </w:tr>
      <w:tr w:rsidR="004319D0" w:rsidRPr="004319D0" w14:paraId="721E7AC6" w14:textId="77777777" w:rsidTr="00C12BAB">
        <w:tc>
          <w:tcPr>
            <w:tcW w:w="634" w:type="pct"/>
            <w:shd w:val="clear" w:color="auto" w:fill="auto"/>
            <w:vAlign w:val="center"/>
          </w:tcPr>
          <w:p w14:paraId="486F8E9E" w14:textId="504D111C" w:rsidR="004319D0" w:rsidRPr="00C12BAB" w:rsidRDefault="0093088E" w:rsidP="00C12BAB">
            <w:pPr>
              <w:tabs>
                <w:tab w:val="num" w:pos="1800"/>
              </w:tabs>
              <w:spacing w:after="120"/>
              <w:jc w:val="left"/>
              <w:rPr>
                <w:rFonts w:cs="Arial"/>
                <w:b/>
                <w:szCs w:val="20"/>
              </w:rPr>
            </w:pPr>
            <w:r w:rsidRPr="00C12BAB">
              <w:rPr>
                <w:rFonts w:cs="Arial"/>
                <w:b/>
                <w:szCs w:val="20"/>
              </w:rPr>
              <w:t>Servisní č</w:t>
            </w:r>
            <w:r w:rsidR="004319D0" w:rsidRPr="00C12BAB">
              <w:rPr>
                <w:rFonts w:cs="Arial"/>
                <w:b/>
                <w:szCs w:val="20"/>
              </w:rPr>
              <w:t>ernobílý klik</w:t>
            </w:r>
          </w:p>
        </w:tc>
        <w:tc>
          <w:tcPr>
            <w:tcW w:w="915" w:type="pct"/>
            <w:shd w:val="clear" w:color="auto" w:fill="auto"/>
            <w:vAlign w:val="center"/>
          </w:tcPr>
          <w:p w14:paraId="7ABF2B78" w14:textId="0B0B12F8" w:rsidR="004319D0" w:rsidRPr="004319D0" w:rsidRDefault="00D66FF7" w:rsidP="00C12BAB">
            <w:pPr>
              <w:tabs>
                <w:tab w:val="num" w:pos="1800"/>
              </w:tabs>
              <w:spacing w:after="120"/>
              <w:jc w:val="center"/>
              <w:rPr>
                <w:rFonts w:cs="Arial"/>
                <w:szCs w:val="20"/>
              </w:rPr>
            </w:pPr>
            <w:r>
              <w:rPr>
                <w:rFonts w:cs="Arial"/>
                <w:szCs w:val="20"/>
              </w:rPr>
              <w:t>10.</w:t>
            </w:r>
            <w:r w:rsidR="00CE00E8">
              <w:rPr>
                <w:rFonts w:cs="Arial"/>
                <w:szCs w:val="20"/>
              </w:rPr>
              <w:t>0</w:t>
            </w:r>
            <w:r>
              <w:rPr>
                <w:rFonts w:cs="Arial"/>
                <w:szCs w:val="20"/>
              </w:rPr>
              <w:t>8</w:t>
            </w:r>
            <w:r w:rsidR="00CE00E8">
              <w:rPr>
                <w:rFonts w:cs="Arial"/>
                <w:szCs w:val="20"/>
              </w:rPr>
              <w:t>0.000</w:t>
            </w:r>
          </w:p>
        </w:tc>
        <w:tc>
          <w:tcPr>
            <w:tcW w:w="594" w:type="pct"/>
            <w:shd w:val="clear" w:color="auto" w:fill="auto"/>
          </w:tcPr>
          <w:p w14:paraId="12F3A643" w14:textId="77777777" w:rsidR="004319D0" w:rsidRPr="004319D0" w:rsidRDefault="004319D0" w:rsidP="0093088E">
            <w:pPr>
              <w:tabs>
                <w:tab w:val="num" w:pos="1800"/>
              </w:tabs>
              <w:spacing w:after="120"/>
              <w:rPr>
                <w:rFonts w:cs="Arial"/>
                <w:szCs w:val="20"/>
              </w:rPr>
            </w:pPr>
          </w:p>
        </w:tc>
        <w:tc>
          <w:tcPr>
            <w:tcW w:w="676" w:type="pct"/>
            <w:shd w:val="clear" w:color="auto" w:fill="auto"/>
          </w:tcPr>
          <w:p w14:paraId="283E21FF" w14:textId="77777777" w:rsidR="004319D0" w:rsidRPr="004319D0" w:rsidRDefault="004319D0" w:rsidP="0093088E">
            <w:pPr>
              <w:tabs>
                <w:tab w:val="num" w:pos="1800"/>
              </w:tabs>
              <w:spacing w:after="120"/>
              <w:rPr>
                <w:rFonts w:cs="Arial"/>
                <w:szCs w:val="20"/>
              </w:rPr>
            </w:pPr>
          </w:p>
        </w:tc>
        <w:tc>
          <w:tcPr>
            <w:tcW w:w="1091" w:type="pct"/>
            <w:shd w:val="clear" w:color="auto" w:fill="auto"/>
          </w:tcPr>
          <w:p w14:paraId="72AAFC50" w14:textId="77777777" w:rsidR="004319D0" w:rsidRPr="004319D0" w:rsidRDefault="004319D0" w:rsidP="0093088E">
            <w:pPr>
              <w:tabs>
                <w:tab w:val="num" w:pos="1800"/>
              </w:tabs>
              <w:spacing w:after="120"/>
              <w:rPr>
                <w:rFonts w:cs="Arial"/>
                <w:szCs w:val="20"/>
              </w:rPr>
            </w:pPr>
          </w:p>
        </w:tc>
        <w:tc>
          <w:tcPr>
            <w:tcW w:w="1090" w:type="pct"/>
            <w:shd w:val="clear" w:color="auto" w:fill="auto"/>
          </w:tcPr>
          <w:p w14:paraId="249E909C" w14:textId="77777777" w:rsidR="004319D0" w:rsidRPr="004319D0" w:rsidRDefault="004319D0" w:rsidP="0093088E">
            <w:pPr>
              <w:tabs>
                <w:tab w:val="num" w:pos="1800"/>
              </w:tabs>
              <w:spacing w:after="120"/>
              <w:rPr>
                <w:rFonts w:cs="Arial"/>
                <w:szCs w:val="20"/>
              </w:rPr>
            </w:pPr>
          </w:p>
        </w:tc>
      </w:tr>
      <w:tr w:rsidR="004319D0" w:rsidRPr="004319D0" w14:paraId="53727D85" w14:textId="77777777" w:rsidTr="00C12BAB">
        <w:tc>
          <w:tcPr>
            <w:tcW w:w="634" w:type="pct"/>
            <w:shd w:val="clear" w:color="auto" w:fill="auto"/>
            <w:vAlign w:val="center"/>
          </w:tcPr>
          <w:p w14:paraId="1658F06C" w14:textId="78B9801D" w:rsidR="004319D0" w:rsidRPr="00C12BAB" w:rsidRDefault="006D5C68" w:rsidP="00C12BAB">
            <w:pPr>
              <w:tabs>
                <w:tab w:val="num" w:pos="1800"/>
              </w:tabs>
              <w:spacing w:after="120"/>
              <w:jc w:val="left"/>
              <w:rPr>
                <w:rFonts w:cs="Arial"/>
                <w:b/>
                <w:szCs w:val="20"/>
              </w:rPr>
            </w:pPr>
            <w:r w:rsidRPr="00C12BAB">
              <w:rPr>
                <w:rFonts w:cs="Arial"/>
                <w:b/>
                <w:szCs w:val="20"/>
              </w:rPr>
              <w:t>Servisní</w:t>
            </w:r>
            <w:r w:rsidR="0093088E" w:rsidRPr="00C12BAB">
              <w:rPr>
                <w:rFonts w:cs="Arial"/>
                <w:b/>
                <w:szCs w:val="20"/>
              </w:rPr>
              <w:t xml:space="preserve"> b</w:t>
            </w:r>
            <w:r w:rsidR="004319D0" w:rsidRPr="00C12BAB">
              <w:rPr>
                <w:rFonts w:cs="Arial"/>
                <w:b/>
                <w:szCs w:val="20"/>
              </w:rPr>
              <w:t>arevný klik</w:t>
            </w:r>
          </w:p>
        </w:tc>
        <w:tc>
          <w:tcPr>
            <w:tcW w:w="915" w:type="pct"/>
            <w:shd w:val="clear" w:color="auto" w:fill="auto"/>
            <w:vAlign w:val="center"/>
          </w:tcPr>
          <w:p w14:paraId="6D0C27B0" w14:textId="546A9134" w:rsidR="004319D0" w:rsidRPr="004319D0" w:rsidRDefault="00CE00E8" w:rsidP="00C12BAB">
            <w:pPr>
              <w:tabs>
                <w:tab w:val="num" w:pos="1800"/>
              </w:tabs>
              <w:spacing w:after="120"/>
              <w:jc w:val="center"/>
              <w:rPr>
                <w:rFonts w:cs="Arial"/>
                <w:szCs w:val="20"/>
              </w:rPr>
            </w:pPr>
            <w:r>
              <w:rPr>
                <w:rFonts w:cs="Arial"/>
                <w:szCs w:val="20"/>
              </w:rPr>
              <w:t>3.240.000</w:t>
            </w:r>
          </w:p>
        </w:tc>
        <w:tc>
          <w:tcPr>
            <w:tcW w:w="594" w:type="pct"/>
            <w:shd w:val="clear" w:color="auto" w:fill="auto"/>
          </w:tcPr>
          <w:p w14:paraId="065B7D95" w14:textId="77777777" w:rsidR="004319D0" w:rsidRPr="004319D0" w:rsidRDefault="004319D0" w:rsidP="0093088E">
            <w:pPr>
              <w:tabs>
                <w:tab w:val="num" w:pos="1800"/>
              </w:tabs>
              <w:spacing w:after="120"/>
              <w:rPr>
                <w:rFonts w:cs="Arial"/>
                <w:szCs w:val="20"/>
              </w:rPr>
            </w:pPr>
          </w:p>
        </w:tc>
        <w:tc>
          <w:tcPr>
            <w:tcW w:w="676" w:type="pct"/>
            <w:shd w:val="clear" w:color="auto" w:fill="auto"/>
          </w:tcPr>
          <w:p w14:paraId="7EED6D4E" w14:textId="77777777" w:rsidR="004319D0" w:rsidRPr="004319D0" w:rsidRDefault="004319D0" w:rsidP="0093088E">
            <w:pPr>
              <w:tabs>
                <w:tab w:val="num" w:pos="1800"/>
              </w:tabs>
              <w:spacing w:after="120"/>
              <w:rPr>
                <w:rFonts w:cs="Arial"/>
                <w:szCs w:val="20"/>
              </w:rPr>
            </w:pPr>
          </w:p>
        </w:tc>
        <w:tc>
          <w:tcPr>
            <w:tcW w:w="1091" w:type="pct"/>
            <w:tcBorders>
              <w:bottom w:val="single" w:sz="4" w:space="0" w:color="auto"/>
            </w:tcBorders>
            <w:shd w:val="clear" w:color="auto" w:fill="auto"/>
          </w:tcPr>
          <w:p w14:paraId="758741AB" w14:textId="77777777" w:rsidR="004319D0" w:rsidRPr="004319D0" w:rsidRDefault="004319D0" w:rsidP="0093088E">
            <w:pPr>
              <w:tabs>
                <w:tab w:val="num" w:pos="1800"/>
              </w:tabs>
              <w:spacing w:after="120"/>
              <w:rPr>
                <w:rFonts w:cs="Arial"/>
                <w:szCs w:val="20"/>
              </w:rPr>
            </w:pPr>
          </w:p>
        </w:tc>
        <w:tc>
          <w:tcPr>
            <w:tcW w:w="1090" w:type="pct"/>
            <w:tcBorders>
              <w:bottom w:val="single" w:sz="4" w:space="0" w:color="auto"/>
            </w:tcBorders>
            <w:shd w:val="clear" w:color="auto" w:fill="auto"/>
          </w:tcPr>
          <w:p w14:paraId="60EF3288" w14:textId="77777777" w:rsidR="004319D0" w:rsidRPr="004319D0" w:rsidRDefault="004319D0" w:rsidP="0093088E">
            <w:pPr>
              <w:tabs>
                <w:tab w:val="num" w:pos="1800"/>
              </w:tabs>
              <w:spacing w:after="120"/>
              <w:rPr>
                <w:rFonts w:cs="Arial"/>
                <w:szCs w:val="20"/>
              </w:rPr>
            </w:pPr>
          </w:p>
        </w:tc>
      </w:tr>
      <w:tr w:rsidR="004319D0" w:rsidRPr="004319D0" w14:paraId="5A65E3AF" w14:textId="77777777" w:rsidTr="00C12BAB">
        <w:trPr>
          <w:trHeight w:val="469"/>
        </w:trPr>
        <w:tc>
          <w:tcPr>
            <w:tcW w:w="2819" w:type="pct"/>
            <w:gridSpan w:val="4"/>
            <w:shd w:val="clear" w:color="auto" w:fill="auto"/>
            <w:vAlign w:val="center"/>
          </w:tcPr>
          <w:p w14:paraId="6A4649A8" w14:textId="77777777" w:rsidR="004319D0" w:rsidRPr="00C12BAB" w:rsidRDefault="004319D0" w:rsidP="00C12BAB">
            <w:pPr>
              <w:tabs>
                <w:tab w:val="num" w:pos="1800"/>
              </w:tabs>
              <w:spacing w:after="120"/>
              <w:jc w:val="left"/>
              <w:rPr>
                <w:rFonts w:cs="Arial"/>
                <w:b/>
                <w:szCs w:val="20"/>
              </w:rPr>
            </w:pPr>
            <w:r w:rsidRPr="00C12BAB">
              <w:rPr>
                <w:rFonts w:cs="Arial"/>
                <w:b/>
                <w:szCs w:val="20"/>
              </w:rPr>
              <w:t>Celková nabídková cena</w:t>
            </w:r>
          </w:p>
        </w:tc>
        <w:tc>
          <w:tcPr>
            <w:tcW w:w="1091" w:type="pct"/>
            <w:shd w:val="clear" w:color="auto" w:fill="F2F2F2" w:themeFill="background1" w:themeFillShade="F2"/>
          </w:tcPr>
          <w:p w14:paraId="258492EA" w14:textId="77777777" w:rsidR="004319D0" w:rsidRPr="004319D0" w:rsidRDefault="004319D0" w:rsidP="0093088E">
            <w:pPr>
              <w:tabs>
                <w:tab w:val="num" w:pos="1800"/>
              </w:tabs>
              <w:spacing w:after="120"/>
              <w:rPr>
                <w:rFonts w:cs="Arial"/>
                <w:szCs w:val="20"/>
              </w:rPr>
            </w:pPr>
          </w:p>
        </w:tc>
        <w:tc>
          <w:tcPr>
            <w:tcW w:w="1090" w:type="pct"/>
            <w:shd w:val="clear" w:color="auto" w:fill="F2F2F2" w:themeFill="background1" w:themeFillShade="F2"/>
          </w:tcPr>
          <w:p w14:paraId="6A04EF86" w14:textId="77777777" w:rsidR="004319D0" w:rsidRPr="004319D0" w:rsidRDefault="004319D0" w:rsidP="0093088E">
            <w:pPr>
              <w:tabs>
                <w:tab w:val="num" w:pos="1800"/>
              </w:tabs>
              <w:spacing w:after="120"/>
              <w:rPr>
                <w:rFonts w:cs="Arial"/>
                <w:szCs w:val="20"/>
              </w:rPr>
            </w:pPr>
          </w:p>
        </w:tc>
      </w:tr>
    </w:tbl>
    <w:p w14:paraId="11DCA205" w14:textId="736B799A" w:rsidR="004319D0" w:rsidRPr="004319D0" w:rsidRDefault="004319D0" w:rsidP="0093088E">
      <w:pPr>
        <w:suppressAutoHyphens/>
        <w:spacing w:before="120" w:line="280" w:lineRule="atLeast"/>
        <w:ind w:left="720" w:right="22"/>
        <w:rPr>
          <w:rFonts w:eastAsiaTheme="minorHAnsi" w:cs="Arial"/>
          <w:i/>
          <w:szCs w:val="20"/>
          <w:lang w:eastAsia="en-US"/>
        </w:rPr>
      </w:pPr>
      <w:r w:rsidRPr="004319D0">
        <w:rPr>
          <w:rFonts w:eastAsiaTheme="minorHAnsi" w:cs="Arial"/>
          <w:b/>
          <w:szCs w:val="20"/>
          <w:lang w:eastAsia="en-US"/>
        </w:rPr>
        <w:lastRenderedPageBreak/>
        <w:t>Uchazeč je povinen stanovit nabídkovou cenu v tabulce přílohy č. 3 závazného návrhu smlouvy</w:t>
      </w:r>
      <w:r w:rsidRPr="004319D0">
        <w:rPr>
          <w:rFonts w:eastAsiaTheme="minorHAnsi" w:cs="Arial"/>
          <w:szCs w:val="20"/>
          <w:lang w:eastAsia="en-US"/>
        </w:rPr>
        <w:t xml:space="preserve"> (</w:t>
      </w:r>
      <w:r w:rsidRPr="004319D0">
        <w:rPr>
          <w:rFonts w:eastAsiaTheme="minorHAnsi" w:cs="Arial"/>
          <w:b/>
          <w:szCs w:val="20"/>
          <w:lang w:eastAsia="en-US"/>
        </w:rPr>
        <w:t>Stanovení nabídkové ceny</w:t>
      </w:r>
      <w:r w:rsidRPr="004319D0">
        <w:rPr>
          <w:rFonts w:eastAsiaTheme="minorHAnsi" w:cs="Arial"/>
          <w:szCs w:val="20"/>
          <w:lang w:eastAsia="en-US"/>
        </w:rPr>
        <w:t xml:space="preserve">), jehož vzor tvoří </w:t>
      </w:r>
      <w:r w:rsidR="00400D09">
        <w:rPr>
          <w:rFonts w:eastAsiaTheme="minorHAnsi" w:cs="Arial"/>
          <w:szCs w:val="20"/>
          <w:u w:val="single"/>
          <w:lang w:eastAsia="en-US"/>
        </w:rPr>
        <w:t>Přílohu č. 2</w:t>
      </w:r>
      <w:r w:rsidRPr="004319D0">
        <w:rPr>
          <w:rFonts w:eastAsiaTheme="minorHAnsi" w:cs="Arial"/>
          <w:szCs w:val="20"/>
          <w:lang w:eastAsia="en-US"/>
        </w:rPr>
        <w:t xml:space="preserve"> této </w:t>
      </w:r>
      <w:r w:rsidR="00400D09">
        <w:rPr>
          <w:rFonts w:eastAsiaTheme="minorHAnsi" w:cs="Arial"/>
          <w:szCs w:val="20"/>
          <w:lang w:eastAsia="en-US"/>
        </w:rPr>
        <w:t>zadávací dokumentace</w:t>
      </w:r>
      <w:r w:rsidRPr="004319D0">
        <w:rPr>
          <w:rFonts w:eastAsiaTheme="minorHAnsi" w:cs="Arial"/>
          <w:szCs w:val="20"/>
          <w:lang w:eastAsia="en-US"/>
        </w:rPr>
        <w:t xml:space="preserve"> – </w:t>
      </w:r>
      <w:r w:rsidRPr="004319D0">
        <w:rPr>
          <w:rFonts w:eastAsiaTheme="minorHAnsi" w:cs="Arial"/>
          <w:i/>
          <w:szCs w:val="20"/>
          <w:lang w:eastAsia="en-US"/>
        </w:rPr>
        <w:t>Návrh smlouvy (závazný vzor).</w:t>
      </w:r>
    </w:p>
    <w:p w14:paraId="58404D71" w14:textId="77777777" w:rsidR="004319D0" w:rsidRP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Pokud nabídková cena uchazeče přesáhne zadavatelem stanovenou předpokládanou hodnotu zakázky bez DPH, bude taková nabídka vyřazena a uchazeč vyloučen z účasti v zadávacím řízení z důvodu nesplnění požadavků zadavatele.</w:t>
      </w:r>
    </w:p>
    <w:p w14:paraId="484A635B" w14:textId="77777777" w:rsidR="00A749C4" w:rsidRPr="004319D0"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54" w:name="_Toc448768044"/>
      <w:r w:rsidRPr="004319D0">
        <w:rPr>
          <w:caps/>
          <w:color w:val="FFFFFF"/>
          <w:sz w:val="22"/>
          <w:szCs w:val="22"/>
        </w:rPr>
        <w:t>NÁVRH SMLOUVY, platební a Obchodní podmínky</w:t>
      </w:r>
      <w:bookmarkEnd w:id="54"/>
    </w:p>
    <w:bookmarkEnd w:id="51"/>
    <w:p w14:paraId="484A635C" w14:textId="37BFBC56" w:rsidR="00021082" w:rsidRPr="009876B9" w:rsidRDefault="00021082" w:rsidP="00BC66EA">
      <w:pPr>
        <w:spacing w:line="280" w:lineRule="atLeast"/>
        <w:ind w:right="-110"/>
        <w:rPr>
          <w:rFonts w:cs="Arial"/>
          <w:szCs w:val="20"/>
        </w:rPr>
      </w:pPr>
      <w:r w:rsidRPr="009876B9">
        <w:rPr>
          <w:rFonts w:cs="Arial"/>
          <w:szCs w:val="20"/>
        </w:rPr>
        <w:t xml:space="preserve">Uchazeč je povinen předložit v nabídce jediný návrh </w:t>
      </w:r>
      <w:r w:rsidR="00637480">
        <w:rPr>
          <w:rFonts w:cs="Arial"/>
          <w:szCs w:val="20"/>
        </w:rPr>
        <w:t>s</w:t>
      </w:r>
      <w:r w:rsidRPr="009876B9">
        <w:rPr>
          <w:rFonts w:cs="Arial"/>
          <w:szCs w:val="20"/>
        </w:rPr>
        <w:t xml:space="preserve">mlouvy, a to na celý předmět plnění veřejné zakázky. K tomuto účelu </w:t>
      </w:r>
      <w:r w:rsidR="00490853" w:rsidRPr="009876B9">
        <w:rPr>
          <w:rFonts w:cs="Arial"/>
          <w:szCs w:val="20"/>
        </w:rPr>
        <w:t>je povin</w:t>
      </w:r>
      <w:r w:rsidR="00A961C7">
        <w:rPr>
          <w:rFonts w:cs="Arial"/>
          <w:szCs w:val="20"/>
        </w:rPr>
        <w:t>e</w:t>
      </w:r>
      <w:r w:rsidR="00490853" w:rsidRPr="009876B9">
        <w:rPr>
          <w:rFonts w:cs="Arial"/>
          <w:szCs w:val="20"/>
        </w:rPr>
        <w:t xml:space="preserve">n </w:t>
      </w:r>
      <w:r w:rsidRPr="009876B9">
        <w:rPr>
          <w:rFonts w:cs="Arial"/>
          <w:szCs w:val="20"/>
        </w:rPr>
        <w:t>využ</w:t>
      </w:r>
      <w:r w:rsidR="00490853" w:rsidRPr="009876B9">
        <w:rPr>
          <w:rFonts w:cs="Arial"/>
          <w:szCs w:val="20"/>
        </w:rPr>
        <w:t>ít</w:t>
      </w:r>
      <w:r w:rsidRPr="009876B9">
        <w:rPr>
          <w:rFonts w:cs="Arial"/>
          <w:szCs w:val="20"/>
        </w:rPr>
        <w:t xml:space="preserve"> </w:t>
      </w:r>
      <w:r w:rsidR="00637480">
        <w:rPr>
          <w:rFonts w:cs="Arial"/>
          <w:szCs w:val="20"/>
        </w:rPr>
        <w:t>závazný</w:t>
      </w:r>
      <w:r w:rsidRPr="009876B9">
        <w:rPr>
          <w:rFonts w:cs="Arial"/>
          <w:szCs w:val="20"/>
        </w:rPr>
        <w:t xml:space="preserve"> vzor </w:t>
      </w:r>
      <w:r w:rsidR="00637480">
        <w:rPr>
          <w:rFonts w:cs="Arial"/>
          <w:szCs w:val="20"/>
        </w:rPr>
        <w:t>s</w:t>
      </w:r>
      <w:r w:rsidR="00871DF1">
        <w:rPr>
          <w:rFonts w:cs="Arial"/>
          <w:szCs w:val="20"/>
        </w:rPr>
        <w:t xml:space="preserve">mlouvy, který tvoří </w:t>
      </w:r>
      <w:r w:rsidR="00871DF1" w:rsidRPr="00871DF1">
        <w:rPr>
          <w:rFonts w:cs="Arial"/>
          <w:szCs w:val="20"/>
          <w:u w:val="single"/>
        </w:rPr>
        <w:t>P</w:t>
      </w:r>
      <w:r w:rsidR="006B122A">
        <w:rPr>
          <w:rFonts w:cs="Arial"/>
          <w:szCs w:val="20"/>
          <w:u w:val="single"/>
        </w:rPr>
        <w:t>říloh</w:t>
      </w:r>
      <w:r w:rsidRPr="00871DF1">
        <w:rPr>
          <w:rFonts w:cs="Arial"/>
          <w:szCs w:val="20"/>
          <w:u w:val="single"/>
        </w:rPr>
        <w:t>u č.</w:t>
      </w:r>
      <w:r w:rsidR="00637480" w:rsidRPr="00871DF1">
        <w:rPr>
          <w:rFonts w:cs="Arial"/>
          <w:szCs w:val="20"/>
          <w:u w:val="single"/>
        </w:rPr>
        <w:t> </w:t>
      </w:r>
      <w:r w:rsidR="006B122A">
        <w:rPr>
          <w:rFonts w:cs="Arial"/>
          <w:szCs w:val="20"/>
          <w:u w:val="single"/>
        </w:rPr>
        <w:t>2</w:t>
      </w:r>
      <w:r w:rsidRPr="009876B9">
        <w:rPr>
          <w:rFonts w:cs="Arial"/>
          <w:szCs w:val="20"/>
        </w:rPr>
        <w:t xml:space="preserve"> této zadávací dokumentace</w:t>
      </w:r>
      <w:r w:rsidR="00871DF1">
        <w:rPr>
          <w:rFonts w:cs="Arial"/>
        </w:rPr>
        <w:t xml:space="preserve"> – </w:t>
      </w:r>
      <w:r w:rsidR="00871DF1" w:rsidRPr="00871DF1">
        <w:rPr>
          <w:rFonts w:cs="Arial"/>
          <w:i/>
        </w:rPr>
        <w:t>Návrh smlouvy (závazný vzor).</w:t>
      </w:r>
    </w:p>
    <w:p w14:paraId="484A635D" w14:textId="2937E5ED" w:rsidR="00021082" w:rsidRPr="009876B9" w:rsidRDefault="007F686B" w:rsidP="00BC66EA">
      <w:pPr>
        <w:spacing w:before="120" w:line="280" w:lineRule="atLeast"/>
        <w:ind w:right="-108"/>
        <w:rPr>
          <w:rFonts w:cs="Arial"/>
          <w:szCs w:val="20"/>
        </w:rPr>
      </w:pPr>
      <w:r w:rsidRPr="009876B9">
        <w:rPr>
          <w:rFonts w:cs="Arial"/>
          <w:szCs w:val="20"/>
        </w:rPr>
        <w:t>Uchazeč není op</w:t>
      </w:r>
      <w:r w:rsidR="00637480">
        <w:rPr>
          <w:rFonts w:cs="Arial"/>
          <w:szCs w:val="20"/>
        </w:rPr>
        <w:t>rávněn činit změny či doplnění závazného vzoru s</w:t>
      </w:r>
      <w:r w:rsidRPr="009876B9">
        <w:rPr>
          <w:rFonts w:cs="Arial"/>
          <w:szCs w:val="20"/>
        </w:rPr>
        <w:t xml:space="preserve">mlouvy, vyjma údajů, u nichž vyplývá z jejich obsahu povinnost doplnění (označené jako </w:t>
      </w:r>
      <w:r w:rsidRPr="00637480">
        <w:rPr>
          <w:rFonts w:cs="Arial"/>
          <w:b/>
          <w:i/>
          <w:szCs w:val="20"/>
        </w:rPr>
        <w:t>„</w:t>
      </w:r>
      <w:r w:rsidRPr="00871DF1">
        <w:rPr>
          <w:rFonts w:cs="Arial"/>
          <w:b/>
          <w:i/>
          <w:szCs w:val="20"/>
          <w:highlight w:val="yellow"/>
        </w:rPr>
        <w:t>[DOPLNÍ UCHAZEČ</w:t>
      </w:r>
      <w:r w:rsidRPr="004E50EF">
        <w:rPr>
          <w:rFonts w:cs="Arial"/>
          <w:b/>
          <w:i/>
          <w:szCs w:val="20"/>
          <w:highlight w:val="yellow"/>
        </w:rPr>
        <w:t>]</w:t>
      </w:r>
      <w:r w:rsidRPr="00637480">
        <w:rPr>
          <w:rFonts w:cs="Arial"/>
          <w:b/>
          <w:i/>
          <w:szCs w:val="20"/>
        </w:rPr>
        <w:t>“</w:t>
      </w:r>
      <w:r w:rsidRPr="009876B9">
        <w:rPr>
          <w:rFonts w:cs="Arial"/>
          <w:szCs w:val="20"/>
        </w:rPr>
        <w:t xml:space="preserve">). V případě nabídky podávané společně několika dodavateli je </w:t>
      </w:r>
      <w:r w:rsidR="00407834" w:rsidRPr="009876B9">
        <w:rPr>
          <w:rFonts w:cs="Arial"/>
          <w:szCs w:val="20"/>
        </w:rPr>
        <w:t xml:space="preserve">dále </w:t>
      </w:r>
      <w:r w:rsidRPr="009876B9">
        <w:rPr>
          <w:rFonts w:cs="Arial"/>
          <w:szCs w:val="20"/>
        </w:rPr>
        <w:t xml:space="preserve">uchazeč oprávněn </w:t>
      </w:r>
      <w:r w:rsidR="00B05257" w:rsidRPr="009876B9">
        <w:rPr>
          <w:rFonts w:cs="Arial"/>
          <w:szCs w:val="20"/>
        </w:rPr>
        <w:t xml:space="preserve">měnit či doplnit </w:t>
      </w:r>
      <w:r w:rsidR="00637480">
        <w:rPr>
          <w:rFonts w:cs="Arial"/>
          <w:szCs w:val="20"/>
        </w:rPr>
        <w:t>závazný vzor s</w:t>
      </w:r>
      <w:r w:rsidRPr="009876B9">
        <w:rPr>
          <w:rFonts w:cs="Arial"/>
          <w:szCs w:val="20"/>
        </w:rPr>
        <w:t xml:space="preserve">mlouvy </w:t>
      </w:r>
      <w:r w:rsidR="00A961C7">
        <w:rPr>
          <w:rFonts w:cs="Arial"/>
          <w:szCs w:val="20"/>
        </w:rPr>
        <w:t>i</w:t>
      </w:r>
      <w:r w:rsidRPr="009876B9">
        <w:rPr>
          <w:rFonts w:cs="Arial"/>
          <w:szCs w:val="20"/>
        </w:rPr>
        <w:t xml:space="preserve"> s ohledem na tuto skutečnost. Obdobně v případě, že je uchazeč fyzickou osobou, zohlední tuto skutečnost v relevantních částe</w:t>
      </w:r>
      <w:r w:rsidR="00637480">
        <w:rPr>
          <w:rFonts w:cs="Arial"/>
          <w:szCs w:val="20"/>
        </w:rPr>
        <w:t>ch závazného vzoru s</w:t>
      </w:r>
      <w:r w:rsidRPr="009876B9">
        <w:rPr>
          <w:rFonts w:cs="Arial"/>
          <w:szCs w:val="20"/>
        </w:rPr>
        <w:t>mlouvy.</w:t>
      </w:r>
    </w:p>
    <w:p w14:paraId="484A635E" w14:textId="37BBC67E" w:rsidR="00021082" w:rsidRPr="009876B9" w:rsidRDefault="00021082" w:rsidP="00BC66EA">
      <w:pPr>
        <w:spacing w:before="120" w:line="280" w:lineRule="atLeast"/>
        <w:ind w:right="-108"/>
        <w:rPr>
          <w:rFonts w:cs="Arial"/>
          <w:szCs w:val="20"/>
        </w:rPr>
      </w:pPr>
      <w:r w:rsidRPr="009876B9">
        <w:rPr>
          <w:rFonts w:cs="Arial"/>
          <w:szCs w:val="20"/>
          <w:u w:val="single"/>
        </w:rPr>
        <w:t xml:space="preserve">Návrh </w:t>
      </w:r>
      <w:r w:rsidR="00637480">
        <w:rPr>
          <w:rFonts w:cs="Arial"/>
          <w:szCs w:val="20"/>
          <w:u w:val="single"/>
        </w:rPr>
        <w:t>s</w:t>
      </w:r>
      <w:r w:rsidRPr="009876B9">
        <w:rPr>
          <w:rFonts w:cs="Arial"/>
          <w:szCs w:val="20"/>
          <w:u w:val="single"/>
        </w:rPr>
        <w:t xml:space="preserve">mlouvy musí být ze strany uchazeče podepsán osobou oprávněnou </w:t>
      </w:r>
      <w:r w:rsidR="002A67A1" w:rsidRPr="009876B9">
        <w:rPr>
          <w:rFonts w:cs="Arial"/>
          <w:szCs w:val="20"/>
          <w:u w:val="single"/>
        </w:rPr>
        <w:t>zastupovat</w:t>
      </w:r>
      <w:r w:rsidRPr="009876B9">
        <w:rPr>
          <w:rFonts w:cs="Arial"/>
          <w:szCs w:val="20"/>
          <w:u w:val="single"/>
        </w:rPr>
        <w:t xml:space="preserve"> uchazeče</w:t>
      </w:r>
      <w:r w:rsidRPr="009876B9">
        <w:rPr>
          <w:rFonts w:cs="Arial"/>
          <w:szCs w:val="20"/>
        </w:rPr>
        <w:t xml:space="preserve"> (statutárním orgánem nebo osobou k tomu statutárním orgánem zmocněnou v souladu se způsobem </w:t>
      </w:r>
      <w:r w:rsidR="002A67A1" w:rsidRPr="00921327">
        <w:rPr>
          <w:rFonts w:cs="Arial"/>
          <w:szCs w:val="20"/>
        </w:rPr>
        <w:t>zastupování</w:t>
      </w:r>
      <w:r w:rsidRPr="00921327">
        <w:rPr>
          <w:rFonts w:cs="Arial"/>
          <w:szCs w:val="20"/>
        </w:rPr>
        <w:t xml:space="preserve"> uchazeče</w:t>
      </w:r>
      <w:r w:rsidRPr="009876B9">
        <w:rPr>
          <w:rFonts w:cs="Arial"/>
          <w:szCs w:val="20"/>
        </w:rPr>
        <w:t xml:space="preserve">; </w:t>
      </w:r>
      <w:r w:rsidR="00921327">
        <w:rPr>
          <w:rFonts w:cs="Arial"/>
          <w:szCs w:val="20"/>
        </w:rPr>
        <w:t>v případě zmocnění je vhodné</w:t>
      </w:r>
      <w:r w:rsidR="008D68D5">
        <w:rPr>
          <w:rFonts w:cs="Arial"/>
          <w:szCs w:val="20"/>
        </w:rPr>
        <w:t>,</w:t>
      </w:r>
      <w:r w:rsidR="00921327">
        <w:rPr>
          <w:rFonts w:cs="Arial"/>
          <w:szCs w:val="20"/>
        </w:rPr>
        <w:t xml:space="preserve"> aby v nabídce za návrhem smlouvy byla předložena</w:t>
      </w:r>
      <w:r w:rsidR="00921327" w:rsidRPr="00921327">
        <w:t xml:space="preserve"> </w:t>
      </w:r>
      <w:r w:rsidR="00921327" w:rsidRPr="00921327">
        <w:rPr>
          <w:rFonts w:cs="Arial"/>
          <w:szCs w:val="20"/>
        </w:rPr>
        <w:t>platná plná moc v</w:t>
      </w:r>
      <w:r w:rsidR="00921327">
        <w:rPr>
          <w:rFonts w:cs="Arial"/>
          <w:szCs w:val="20"/>
        </w:rPr>
        <w:t> </w:t>
      </w:r>
      <w:r w:rsidR="00921327" w:rsidRPr="00921327">
        <w:rPr>
          <w:rFonts w:cs="Arial"/>
          <w:szCs w:val="20"/>
        </w:rPr>
        <w:t>origin</w:t>
      </w:r>
      <w:r w:rsidR="00921327">
        <w:rPr>
          <w:rFonts w:cs="Arial"/>
          <w:szCs w:val="20"/>
        </w:rPr>
        <w:t>ále nebo v úředně ověřené kopii</w:t>
      </w:r>
      <w:r w:rsidRPr="009876B9">
        <w:rPr>
          <w:rFonts w:cs="Arial"/>
          <w:szCs w:val="20"/>
        </w:rPr>
        <w:t xml:space="preserve">). </w:t>
      </w:r>
    </w:p>
    <w:p w14:paraId="484A635F" w14:textId="5646BD0C" w:rsidR="00021082" w:rsidRDefault="00021082" w:rsidP="004E50EF">
      <w:pPr>
        <w:spacing w:before="120" w:line="280" w:lineRule="atLeast"/>
        <w:ind w:right="-2"/>
        <w:rPr>
          <w:rFonts w:cs="Arial"/>
          <w:i/>
          <w:szCs w:val="20"/>
        </w:rPr>
      </w:pPr>
      <w:r w:rsidRPr="009876B9">
        <w:rPr>
          <w:rFonts w:cs="Arial"/>
          <w:szCs w:val="20"/>
        </w:rPr>
        <w:t>Závazné platební</w:t>
      </w:r>
      <w:r w:rsidR="008D68D5">
        <w:rPr>
          <w:rFonts w:cs="Arial"/>
          <w:szCs w:val="20"/>
        </w:rPr>
        <w:t xml:space="preserve"> a další obchodní</w:t>
      </w:r>
      <w:r w:rsidRPr="009876B9">
        <w:rPr>
          <w:rFonts w:cs="Arial"/>
          <w:szCs w:val="20"/>
        </w:rPr>
        <w:t xml:space="preserve"> podmínky jsou uvedeny v </w:t>
      </w:r>
      <w:r w:rsidR="00637480">
        <w:rPr>
          <w:rFonts w:cs="Arial"/>
          <w:szCs w:val="20"/>
        </w:rPr>
        <w:t>z</w:t>
      </w:r>
      <w:r w:rsidR="008D68D5">
        <w:rPr>
          <w:rFonts w:cs="Arial"/>
          <w:szCs w:val="20"/>
        </w:rPr>
        <w:t>ávazném vzoru</w:t>
      </w:r>
      <w:r w:rsidR="00637480">
        <w:rPr>
          <w:rFonts w:cs="Arial"/>
          <w:szCs w:val="20"/>
        </w:rPr>
        <w:t xml:space="preserve"> s</w:t>
      </w:r>
      <w:r w:rsidR="008D68D5">
        <w:rPr>
          <w:rFonts w:cs="Arial"/>
          <w:szCs w:val="20"/>
        </w:rPr>
        <w:t xml:space="preserve">mlouvy, který tvoří </w:t>
      </w:r>
      <w:r w:rsidR="008D68D5" w:rsidRPr="008D68D5">
        <w:rPr>
          <w:rFonts w:cs="Arial"/>
          <w:szCs w:val="20"/>
          <w:u w:val="single"/>
        </w:rPr>
        <w:t>P</w:t>
      </w:r>
      <w:r w:rsidR="00BF1736">
        <w:rPr>
          <w:rFonts w:cs="Arial"/>
          <w:szCs w:val="20"/>
          <w:u w:val="single"/>
        </w:rPr>
        <w:t>řílohu č. 2</w:t>
      </w:r>
      <w:r w:rsidR="008D68D5">
        <w:rPr>
          <w:rFonts w:cs="Arial"/>
          <w:szCs w:val="20"/>
        </w:rPr>
        <w:t xml:space="preserve"> této zadávací dokumentace – </w:t>
      </w:r>
      <w:r w:rsidR="008D68D5" w:rsidRPr="008D68D5">
        <w:rPr>
          <w:rFonts w:cs="Arial"/>
          <w:i/>
          <w:szCs w:val="20"/>
        </w:rPr>
        <w:t>Návrh smlouvy (závazný vzor).</w:t>
      </w:r>
    </w:p>
    <w:p w14:paraId="484A6361" w14:textId="77777777" w:rsidR="00A749C4" w:rsidRPr="004319D0"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55" w:name="_Toc377479376"/>
      <w:bookmarkStart w:id="56" w:name="_Toc372138649"/>
      <w:bookmarkStart w:id="57" w:name="_Toc372138650"/>
      <w:bookmarkStart w:id="58" w:name="_Toc372138651"/>
      <w:bookmarkStart w:id="59" w:name="_Toc372138652"/>
      <w:bookmarkStart w:id="60" w:name="_Toc278564621"/>
      <w:bookmarkStart w:id="61" w:name="_Toc448768045"/>
      <w:bookmarkEnd w:id="55"/>
      <w:bookmarkEnd w:id="56"/>
      <w:bookmarkEnd w:id="57"/>
      <w:bookmarkEnd w:id="58"/>
      <w:bookmarkEnd w:id="59"/>
      <w:r w:rsidRPr="004319D0">
        <w:rPr>
          <w:caps/>
          <w:color w:val="FFFFFF"/>
          <w:sz w:val="22"/>
          <w:szCs w:val="22"/>
        </w:rPr>
        <w:t>Jiné požadavky zadavatele na plnění veřejné zakázky</w:t>
      </w:r>
      <w:bookmarkEnd w:id="60"/>
      <w:bookmarkEnd w:id="61"/>
    </w:p>
    <w:p w14:paraId="5EE53236" w14:textId="77777777" w:rsidR="004A420F" w:rsidRPr="00C12BAB" w:rsidRDefault="004A420F" w:rsidP="002053BC">
      <w:pPr>
        <w:pStyle w:val="Odstavecseseznamem"/>
        <w:numPr>
          <w:ilvl w:val="1"/>
          <w:numId w:val="11"/>
        </w:numPr>
        <w:rPr>
          <w:rFonts w:cs="Arial"/>
          <w:b/>
          <w:szCs w:val="20"/>
          <w:u w:val="single"/>
        </w:rPr>
      </w:pPr>
      <w:r w:rsidRPr="00C12BAB">
        <w:rPr>
          <w:rFonts w:cs="Arial"/>
          <w:b/>
          <w:szCs w:val="20"/>
          <w:u w:val="single"/>
        </w:rPr>
        <w:t>Požadavky zadavatele dle § 101 odst. 1 zákona</w:t>
      </w:r>
    </w:p>
    <w:p w14:paraId="19C41D2F" w14:textId="77777777" w:rsidR="004A420F" w:rsidRPr="0065076F" w:rsidRDefault="004A420F" w:rsidP="00BF1736">
      <w:pPr>
        <w:spacing w:before="120" w:line="280" w:lineRule="atLeast"/>
        <w:ind w:left="540"/>
        <w:rPr>
          <w:rFonts w:eastAsiaTheme="minorHAnsi" w:cs="Arial"/>
          <w:szCs w:val="20"/>
          <w:lang w:eastAsia="en-US"/>
        </w:rPr>
      </w:pPr>
      <w:r w:rsidRPr="0065076F">
        <w:rPr>
          <w:rFonts w:eastAsiaTheme="minorHAnsi" w:cs="Arial"/>
          <w:szCs w:val="20"/>
          <w:lang w:eastAsia="en-US"/>
        </w:rPr>
        <w:t>V souladu s § 101 odst. 1 zákona zadavatel v oznámení o za</w:t>
      </w:r>
      <w:r>
        <w:rPr>
          <w:rFonts w:eastAsiaTheme="minorHAnsi" w:cs="Arial"/>
          <w:szCs w:val="20"/>
          <w:lang w:eastAsia="en-US"/>
        </w:rPr>
        <w:t>hájení zadávacího řízení stanoví, že </w:t>
      </w:r>
      <w:r w:rsidRPr="0065076F">
        <w:rPr>
          <w:rFonts w:eastAsiaTheme="minorHAnsi" w:cs="Arial"/>
          <w:szCs w:val="20"/>
          <w:lang w:eastAsia="en-US"/>
        </w:rPr>
        <w:t xml:space="preserve">zadávacího řízení </w:t>
      </w:r>
      <w:r w:rsidRPr="0065076F">
        <w:rPr>
          <w:rFonts w:eastAsiaTheme="minorHAnsi" w:cs="Arial"/>
          <w:b/>
          <w:szCs w:val="20"/>
          <w:lang w:eastAsia="en-US"/>
        </w:rPr>
        <w:t>se může účastnit pouze dodavatel, který zaměstnává více než 50 % osob se zdravotním postižením dle zvláštního právního předpisu</w:t>
      </w:r>
      <w:r w:rsidRPr="0065076F">
        <w:rPr>
          <w:rFonts w:eastAsiaTheme="minorHAnsi" w:cs="Arial"/>
          <w:szCs w:val="20"/>
          <w:lang w:eastAsia="en-US"/>
        </w:rPr>
        <w:t xml:space="preserve"> (§ 67 zákona č. 435/2004 Sb., o zaměstnanosti, ve znění pozdějších předpisů) </w:t>
      </w:r>
      <w:r w:rsidRPr="0065076F">
        <w:rPr>
          <w:rFonts w:eastAsiaTheme="minorHAnsi" w:cs="Arial"/>
          <w:b/>
          <w:szCs w:val="20"/>
          <w:lang w:eastAsia="en-US"/>
        </w:rPr>
        <w:t>z celkového počtu zaměstnanců dodavatele</w:t>
      </w:r>
      <w:r w:rsidRPr="0065076F">
        <w:rPr>
          <w:rFonts w:eastAsiaTheme="minorHAnsi" w:cs="Arial"/>
          <w:szCs w:val="20"/>
          <w:lang w:eastAsia="en-US"/>
        </w:rPr>
        <w:t>.</w:t>
      </w:r>
    </w:p>
    <w:p w14:paraId="13A04634" w14:textId="4A328AEF" w:rsidR="004A420F" w:rsidRPr="0065076F" w:rsidRDefault="004A420F" w:rsidP="00BF1736">
      <w:pPr>
        <w:spacing w:before="120" w:line="280" w:lineRule="atLeast"/>
        <w:ind w:left="540"/>
        <w:rPr>
          <w:rFonts w:eastAsiaTheme="minorHAnsi" w:cs="Arial"/>
          <w:szCs w:val="20"/>
          <w:lang w:eastAsia="en-US"/>
        </w:rPr>
      </w:pPr>
      <w:r w:rsidRPr="0065076F">
        <w:rPr>
          <w:rFonts w:eastAsiaTheme="minorHAnsi" w:cs="Arial"/>
          <w:szCs w:val="20"/>
          <w:lang w:eastAsia="en-US"/>
        </w:rPr>
        <w:t>Skutečnost, že dodavatel splňuje výše uvedenou podmínku je povinen uvést v nabídce a předlo</w:t>
      </w:r>
      <w:r>
        <w:rPr>
          <w:rFonts w:eastAsiaTheme="minorHAnsi" w:cs="Arial"/>
          <w:szCs w:val="20"/>
          <w:lang w:eastAsia="en-US"/>
        </w:rPr>
        <w:t xml:space="preserve">žit potvrzení krajské pobočky Úřadu práce </w:t>
      </w:r>
      <w:r w:rsidRPr="0065076F">
        <w:rPr>
          <w:rFonts w:eastAsiaTheme="minorHAnsi" w:cs="Arial"/>
          <w:szCs w:val="20"/>
          <w:lang w:eastAsia="en-US"/>
        </w:rPr>
        <w:t>Č</w:t>
      </w:r>
      <w:r>
        <w:rPr>
          <w:rFonts w:eastAsiaTheme="minorHAnsi" w:cs="Arial"/>
          <w:szCs w:val="20"/>
          <w:lang w:eastAsia="en-US"/>
        </w:rPr>
        <w:t>eské republiky</w:t>
      </w:r>
      <w:r w:rsidRPr="0065076F">
        <w:t xml:space="preserve"> </w:t>
      </w:r>
      <w:r w:rsidRPr="0065076F">
        <w:rPr>
          <w:rFonts w:eastAsiaTheme="minorHAnsi" w:cs="Arial"/>
          <w:szCs w:val="20"/>
          <w:lang w:eastAsia="en-US"/>
        </w:rPr>
        <w:t>– krajské pobočky nebo pobočky pro</w:t>
      </w:r>
      <w:r w:rsidR="00C12BAB">
        <w:rPr>
          <w:rFonts w:eastAsiaTheme="minorHAnsi" w:cs="Arial"/>
          <w:szCs w:val="20"/>
          <w:lang w:eastAsia="en-US"/>
        </w:rPr>
        <w:t> </w:t>
      </w:r>
      <w:r w:rsidRPr="0065076F">
        <w:rPr>
          <w:rFonts w:eastAsiaTheme="minorHAnsi" w:cs="Arial"/>
          <w:szCs w:val="20"/>
          <w:lang w:eastAsia="en-US"/>
        </w:rPr>
        <w:t>hlavní město Prahu</w:t>
      </w:r>
      <w:r>
        <w:rPr>
          <w:rFonts w:eastAsiaTheme="minorHAnsi" w:cs="Arial"/>
          <w:szCs w:val="20"/>
          <w:lang w:eastAsia="en-US"/>
        </w:rPr>
        <w:t xml:space="preserve"> </w:t>
      </w:r>
      <w:r w:rsidRPr="0065076F">
        <w:rPr>
          <w:rFonts w:eastAsiaTheme="minorHAnsi" w:cs="Arial"/>
          <w:szCs w:val="20"/>
          <w:lang w:eastAsia="en-US"/>
        </w:rPr>
        <w:t xml:space="preserve">či potvrzení či rozhodnutí orgánu sociálního zabezpečení, která se týkají </w:t>
      </w:r>
      <w:r>
        <w:rPr>
          <w:rFonts w:eastAsiaTheme="minorHAnsi" w:cs="Arial"/>
          <w:szCs w:val="20"/>
          <w:lang w:eastAsia="en-US"/>
        </w:rPr>
        <w:t xml:space="preserve">daných </w:t>
      </w:r>
      <w:r w:rsidRPr="0065076F">
        <w:rPr>
          <w:rFonts w:eastAsiaTheme="minorHAnsi" w:cs="Arial"/>
          <w:szCs w:val="20"/>
          <w:lang w:eastAsia="en-US"/>
        </w:rPr>
        <w:t xml:space="preserve">osob se zdravotním postižením. </w:t>
      </w:r>
    </w:p>
    <w:p w14:paraId="06B2003A" w14:textId="77777777" w:rsidR="004A420F" w:rsidRPr="0065076F" w:rsidRDefault="004A420F" w:rsidP="00BF1736">
      <w:pPr>
        <w:spacing w:before="120" w:line="280" w:lineRule="atLeast"/>
        <w:ind w:left="540"/>
        <w:rPr>
          <w:rFonts w:eastAsiaTheme="minorHAnsi" w:cs="Arial"/>
          <w:b/>
          <w:szCs w:val="20"/>
          <w:u w:val="single"/>
          <w:lang w:eastAsia="en-US"/>
        </w:rPr>
      </w:pPr>
      <w:r>
        <w:rPr>
          <w:rFonts w:eastAsiaTheme="minorHAnsi" w:cs="Arial"/>
          <w:b/>
          <w:szCs w:val="20"/>
          <w:u w:val="single"/>
          <w:lang w:eastAsia="en-US"/>
        </w:rPr>
        <w:t>V souladu s § 101 odst. 3 zákona není d</w:t>
      </w:r>
      <w:r w:rsidRPr="0065076F">
        <w:rPr>
          <w:rFonts w:eastAsiaTheme="minorHAnsi" w:cs="Arial"/>
          <w:b/>
          <w:szCs w:val="20"/>
          <w:u w:val="single"/>
          <w:lang w:eastAsia="en-US"/>
        </w:rPr>
        <w:t>odavatel oprávněn prokazovat výše uvedené skutečnosti prostřednictvím jiných osob (subdodavatele), tzn., dodavatel, který podává nabídku na veřejnou zakázku, musí sám prokázat splnění podmínky zadavatele dle § 101 odst. 1 zákona.</w:t>
      </w:r>
    </w:p>
    <w:p w14:paraId="75BF618C" w14:textId="22ADCAE1" w:rsidR="004A420F" w:rsidRPr="00265E36" w:rsidRDefault="004A420F" w:rsidP="00BF1736">
      <w:pPr>
        <w:spacing w:before="120" w:line="280" w:lineRule="atLeast"/>
        <w:ind w:left="540"/>
        <w:rPr>
          <w:rFonts w:eastAsiaTheme="minorHAnsi" w:cs="Arial"/>
          <w:szCs w:val="20"/>
          <w:lang w:eastAsia="en-US"/>
        </w:rPr>
      </w:pPr>
      <w:r w:rsidRPr="00265E36">
        <w:rPr>
          <w:rFonts w:eastAsiaTheme="minorHAnsi" w:cs="Arial"/>
          <w:szCs w:val="20"/>
          <w:lang w:eastAsia="en-US"/>
        </w:rPr>
        <w:t>Osobami se zdravotním postižením se ve smyslu § 67 zákona č. 432/2004, o zaměstnanosti, ve</w:t>
      </w:r>
      <w:r w:rsidR="00B6353A">
        <w:rPr>
          <w:rFonts w:eastAsiaTheme="minorHAnsi" w:cs="Arial"/>
          <w:szCs w:val="20"/>
          <w:lang w:eastAsia="en-US"/>
        </w:rPr>
        <w:t> </w:t>
      </w:r>
      <w:r w:rsidRPr="00265E36">
        <w:rPr>
          <w:rFonts w:eastAsiaTheme="minorHAnsi" w:cs="Arial"/>
          <w:szCs w:val="20"/>
          <w:lang w:eastAsia="en-US"/>
        </w:rPr>
        <w:t xml:space="preserve">znění pozdějších předpisů rozumí fyzické osoby, které jsou orgánem sociálního zabezpečení uznány plně invalidními (osoby s těžším zdravotním postižením), orgánem sociálního zabezpečení uznány částečně invalidními a/nebo rozhodnutím úřadu práce uznány zdravotně znevýhodněnými. </w:t>
      </w:r>
    </w:p>
    <w:p w14:paraId="4A0E25B4" w14:textId="2040C7EF" w:rsidR="004A420F" w:rsidRDefault="004A420F" w:rsidP="00BF1736">
      <w:pPr>
        <w:spacing w:before="120" w:line="280" w:lineRule="atLeast"/>
        <w:ind w:left="540"/>
        <w:rPr>
          <w:rFonts w:eastAsiaTheme="minorHAnsi" w:cs="Arial"/>
          <w:szCs w:val="20"/>
          <w:lang w:eastAsia="en-US"/>
        </w:rPr>
      </w:pPr>
      <w:r w:rsidRPr="00265E36">
        <w:rPr>
          <w:rFonts w:eastAsiaTheme="minorHAnsi" w:cs="Arial"/>
          <w:szCs w:val="20"/>
          <w:lang w:eastAsia="en-US"/>
        </w:rPr>
        <w:lastRenderedPageBreak/>
        <w:t>Nedoložení výše uvedených dokladů bude považováno za</w:t>
      </w:r>
      <w:r>
        <w:rPr>
          <w:rFonts w:eastAsiaTheme="minorHAnsi" w:cs="Arial"/>
          <w:szCs w:val="20"/>
          <w:lang w:eastAsia="en-US"/>
        </w:rPr>
        <w:t xml:space="preserve"> nesplnění podmínky zadavatele a</w:t>
      </w:r>
      <w:r w:rsidR="00B6353A">
        <w:rPr>
          <w:rFonts w:eastAsiaTheme="minorHAnsi" w:cs="Arial"/>
          <w:szCs w:val="20"/>
          <w:lang w:eastAsia="en-US"/>
        </w:rPr>
        <w:t> </w:t>
      </w:r>
      <w:r>
        <w:rPr>
          <w:rFonts w:eastAsiaTheme="minorHAnsi" w:cs="Arial"/>
          <w:szCs w:val="20"/>
          <w:lang w:eastAsia="en-US"/>
        </w:rPr>
        <w:t>nabídka uchazeče nebude předmětem hodnocení</w:t>
      </w:r>
      <w:r w:rsidRPr="00265E36">
        <w:rPr>
          <w:rFonts w:eastAsiaTheme="minorHAnsi" w:cs="Arial"/>
          <w:szCs w:val="20"/>
          <w:lang w:eastAsia="en-US"/>
        </w:rPr>
        <w:t>.</w:t>
      </w:r>
    </w:p>
    <w:p w14:paraId="484A6362" w14:textId="77777777" w:rsidR="00021082" w:rsidRPr="00CB4777" w:rsidRDefault="00021082" w:rsidP="00CB4777">
      <w:pPr>
        <w:numPr>
          <w:ilvl w:val="1"/>
          <w:numId w:val="11"/>
        </w:numPr>
        <w:spacing w:before="120" w:after="60" w:line="280" w:lineRule="atLeast"/>
        <w:ind w:right="23"/>
        <w:jc w:val="left"/>
        <w:rPr>
          <w:rFonts w:cs="Arial"/>
          <w:b/>
          <w:szCs w:val="20"/>
          <w:u w:val="single"/>
        </w:rPr>
      </w:pPr>
      <w:r w:rsidRPr="00CB4777">
        <w:rPr>
          <w:rFonts w:cs="Arial"/>
          <w:b/>
          <w:szCs w:val="20"/>
          <w:u w:val="single"/>
        </w:rPr>
        <w:t>Subdodavatelský systém</w:t>
      </w:r>
    </w:p>
    <w:p w14:paraId="7CFE78C1" w14:textId="77777777" w:rsidR="009649B9" w:rsidRDefault="00021082" w:rsidP="00BF1736">
      <w:pPr>
        <w:pStyle w:val="NormalJustified"/>
        <w:spacing w:before="120" w:line="280" w:lineRule="atLeast"/>
        <w:ind w:left="540"/>
        <w:rPr>
          <w:rFonts w:ascii="Arial" w:hAnsi="Arial" w:cs="Arial"/>
          <w:bCs/>
          <w:iCs/>
          <w:sz w:val="20"/>
        </w:rPr>
      </w:pPr>
      <w:r w:rsidRPr="009876B9">
        <w:rPr>
          <w:rFonts w:ascii="Arial" w:hAnsi="Arial" w:cs="Arial"/>
          <w:bCs/>
          <w:iCs/>
          <w:sz w:val="20"/>
        </w:rPr>
        <w:t xml:space="preserve">V souladu s ustanovením § 44 odst. 6 </w:t>
      </w:r>
      <w:r w:rsidR="008D68D5">
        <w:rPr>
          <w:rFonts w:ascii="Arial" w:hAnsi="Arial" w:cs="Arial"/>
          <w:bCs/>
          <w:iCs/>
          <w:sz w:val="20"/>
        </w:rPr>
        <w:t>zákona</w:t>
      </w:r>
      <w:r w:rsidRPr="009876B9">
        <w:rPr>
          <w:rFonts w:ascii="Arial" w:hAnsi="Arial" w:cs="Arial"/>
          <w:bCs/>
          <w:iCs/>
          <w:sz w:val="20"/>
        </w:rPr>
        <w:t xml:space="preserve"> zadavatel požaduje, aby uchazeč v nabídce specifikoval </w:t>
      </w:r>
      <w:r w:rsidR="008D68D5">
        <w:rPr>
          <w:rFonts w:ascii="Arial" w:hAnsi="Arial" w:cs="Arial"/>
          <w:bCs/>
          <w:iCs/>
          <w:sz w:val="20"/>
        </w:rPr>
        <w:t xml:space="preserve">část či </w:t>
      </w:r>
      <w:r w:rsidRPr="009876B9">
        <w:rPr>
          <w:rFonts w:ascii="Arial" w:hAnsi="Arial" w:cs="Arial"/>
          <w:bCs/>
          <w:iCs/>
          <w:sz w:val="20"/>
        </w:rPr>
        <w:t xml:space="preserve">části veřejné zakázky, které má v úmyslu zadat jednomu či více subdodavatelům a aby uvedl identifikační údaje (§ 17 písm. d) </w:t>
      </w:r>
      <w:r w:rsidR="009649B9">
        <w:rPr>
          <w:rFonts w:ascii="Arial" w:hAnsi="Arial" w:cs="Arial"/>
          <w:bCs/>
          <w:iCs/>
          <w:sz w:val="20"/>
        </w:rPr>
        <w:t>zákona</w:t>
      </w:r>
      <w:r w:rsidRPr="009876B9">
        <w:rPr>
          <w:rFonts w:ascii="Arial" w:hAnsi="Arial" w:cs="Arial"/>
          <w:bCs/>
          <w:iCs/>
          <w:sz w:val="20"/>
        </w:rPr>
        <w:t xml:space="preserve">) a kontaktní údaje každého subdodavatele. </w:t>
      </w:r>
    </w:p>
    <w:p w14:paraId="6C6C97F8" w14:textId="2B4F2540" w:rsidR="00CC6A0E" w:rsidDel="006D2D9D" w:rsidRDefault="009649B9" w:rsidP="004458AB">
      <w:pPr>
        <w:pStyle w:val="NormalJustified"/>
        <w:spacing w:before="120" w:line="280" w:lineRule="atLeast"/>
        <w:ind w:left="540"/>
        <w:rPr>
          <w:del w:id="62" w:author="Mesarčová Veronika Mgr. (MPSV)" w:date="2016-04-18T15:37:00Z"/>
          <w:rFonts w:ascii="Arial" w:hAnsi="Arial" w:cs="Arial"/>
          <w:bCs/>
          <w:iCs/>
          <w:sz w:val="20"/>
        </w:rPr>
      </w:pPr>
      <w:del w:id="63" w:author="Mesarčová Veronika Mgr. (MPSV)" w:date="2016-04-18T15:37:00Z">
        <w:r w:rsidDel="006D2D9D">
          <w:rPr>
            <w:rFonts w:ascii="Arial" w:hAnsi="Arial" w:cs="Arial"/>
            <w:bCs/>
            <w:iCs/>
            <w:sz w:val="20"/>
          </w:rPr>
          <w:delText xml:space="preserve">Uchazeč není oprávněn prostřednictvím </w:delText>
        </w:r>
        <w:r w:rsidR="006D5C68" w:rsidDel="006D2D9D">
          <w:rPr>
            <w:rFonts w:ascii="Arial" w:hAnsi="Arial" w:cs="Arial"/>
            <w:bCs/>
            <w:iCs/>
            <w:sz w:val="20"/>
          </w:rPr>
          <w:delText>subdodavatele</w:delText>
        </w:r>
        <w:r w:rsidDel="006D2D9D">
          <w:rPr>
            <w:rFonts w:ascii="Arial" w:hAnsi="Arial" w:cs="Arial"/>
            <w:bCs/>
            <w:iCs/>
            <w:sz w:val="20"/>
          </w:rPr>
          <w:delText xml:space="preserve"> poskytovat následující část plnění veřejné zakázky:</w:delText>
        </w:r>
        <w:r w:rsidR="00CC6A0E" w:rsidDel="006D2D9D">
          <w:rPr>
            <w:rFonts w:ascii="Arial" w:hAnsi="Arial" w:cs="Arial"/>
            <w:bCs/>
            <w:iCs/>
            <w:sz w:val="20"/>
          </w:rPr>
          <w:delText xml:space="preserve"> </w:delText>
        </w:r>
      </w:del>
    </w:p>
    <w:p w14:paraId="56DCC946" w14:textId="5052EAF6" w:rsidR="004458AB" w:rsidDel="006D2D9D" w:rsidRDefault="00CC6A0E" w:rsidP="002053BC">
      <w:pPr>
        <w:pStyle w:val="NormalJustified"/>
        <w:numPr>
          <w:ilvl w:val="0"/>
          <w:numId w:val="15"/>
        </w:numPr>
        <w:spacing w:before="120" w:line="280" w:lineRule="atLeast"/>
        <w:rPr>
          <w:del w:id="64" w:author="Mesarčová Veronika Mgr. (MPSV)" w:date="2016-04-18T15:37:00Z"/>
          <w:rFonts w:ascii="Arial" w:hAnsi="Arial" w:cs="Arial"/>
          <w:bCs/>
          <w:iCs/>
          <w:sz w:val="20"/>
        </w:rPr>
      </w:pPr>
      <w:del w:id="65" w:author="Mesarčová Veronika Mgr. (MPSV)" w:date="2016-04-18T15:37:00Z">
        <w:r w:rsidRPr="00CC6A0E" w:rsidDel="006D2D9D">
          <w:rPr>
            <w:rFonts w:ascii="Arial" w:hAnsi="Arial" w:cs="Arial"/>
            <w:b/>
            <w:bCs/>
            <w:iCs/>
            <w:sz w:val="20"/>
          </w:rPr>
          <w:delText>výroba a repase spotřebního materiálu pro tisková zařízení</w:delText>
        </w:r>
      </w:del>
    </w:p>
    <w:p w14:paraId="533F738E" w14:textId="3F576050" w:rsidR="004458AB" w:rsidRDefault="00021082" w:rsidP="004458AB">
      <w:pPr>
        <w:pStyle w:val="NormalJustified"/>
        <w:spacing w:before="120" w:line="280" w:lineRule="atLeast"/>
        <w:ind w:left="540"/>
        <w:rPr>
          <w:rFonts w:ascii="Arial" w:hAnsi="Arial" w:cs="Arial"/>
          <w:bCs/>
          <w:iCs/>
          <w:sz w:val="20"/>
        </w:rPr>
      </w:pPr>
      <w:r w:rsidRPr="004458AB">
        <w:rPr>
          <w:rFonts w:ascii="Arial" w:hAnsi="Arial" w:cs="Arial"/>
          <w:bCs/>
          <w:iCs/>
          <w:sz w:val="20"/>
        </w:rPr>
        <w:t xml:space="preserve">Uchazeč tak </w:t>
      </w:r>
      <w:r w:rsidR="001A401D">
        <w:rPr>
          <w:rFonts w:ascii="Arial" w:hAnsi="Arial" w:cs="Arial"/>
          <w:bCs/>
          <w:iCs/>
          <w:sz w:val="20"/>
        </w:rPr>
        <w:t>učiní v seznamu</w:t>
      </w:r>
      <w:r w:rsidR="001A401D" w:rsidRPr="001A401D">
        <w:rPr>
          <w:rFonts w:ascii="Arial" w:hAnsi="Arial" w:cs="Arial"/>
          <w:bCs/>
          <w:iCs/>
          <w:sz w:val="20"/>
        </w:rPr>
        <w:t xml:space="preserve"> subdodavatelů</w:t>
      </w:r>
      <w:r w:rsidRPr="004458AB">
        <w:rPr>
          <w:rFonts w:ascii="Arial" w:hAnsi="Arial" w:cs="Arial"/>
          <w:bCs/>
          <w:iCs/>
          <w:sz w:val="20"/>
        </w:rPr>
        <w:t>, v n</w:t>
      </w:r>
      <w:r w:rsidR="001A401D">
        <w:rPr>
          <w:rFonts w:ascii="Arial" w:hAnsi="Arial" w:cs="Arial"/>
          <w:bCs/>
          <w:iCs/>
          <w:sz w:val="20"/>
        </w:rPr>
        <w:t>ěmž</w:t>
      </w:r>
      <w:r w:rsidRPr="004458AB">
        <w:rPr>
          <w:rFonts w:ascii="Arial" w:hAnsi="Arial" w:cs="Arial"/>
          <w:bCs/>
          <w:iCs/>
          <w:sz w:val="20"/>
        </w:rPr>
        <w:t xml:space="preserve"> uvede jednotlivé subdodavatele spolu s informací, jakou </w:t>
      </w:r>
      <w:r w:rsidR="009D7A74" w:rsidRPr="004458AB">
        <w:rPr>
          <w:rFonts w:ascii="Arial" w:hAnsi="Arial" w:cs="Arial"/>
          <w:bCs/>
          <w:iCs/>
          <w:sz w:val="20"/>
        </w:rPr>
        <w:t xml:space="preserve">věcně vymezenou </w:t>
      </w:r>
      <w:r w:rsidRPr="004458AB">
        <w:rPr>
          <w:rFonts w:ascii="Arial" w:hAnsi="Arial" w:cs="Arial"/>
          <w:bCs/>
          <w:iCs/>
          <w:sz w:val="20"/>
        </w:rPr>
        <w:t>část veřejné zakázky bude konkrétní subdodavatel realizovat</w:t>
      </w:r>
      <w:r w:rsidRPr="004458AB">
        <w:rPr>
          <w:rFonts w:ascii="Arial" w:hAnsi="Arial" w:cs="Arial"/>
          <w:b/>
          <w:bCs/>
          <w:iCs/>
          <w:sz w:val="20"/>
        </w:rPr>
        <w:t xml:space="preserve"> </w:t>
      </w:r>
      <w:r w:rsidRPr="004458AB">
        <w:rPr>
          <w:rFonts w:ascii="Arial" w:hAnsi="Arial" w:cs="Arial"/>
          <w:bCs/>
          <w:iCs/>
          <w:sz w:val="20"/>
        </w:rPr>
        <w:t>(např. uvedením druhu služeb a procentuálního (%) finančního podílu n</w:t>
      </w:r>
      <w:r w:rsidR="008D68D5" w:rsidRPr="004458AB">
        <w:rPr>
          <w:rFonts w:ascii="Arial" w:hAnsi="Arial" w:cs="Arial"/>
          <w:bCs/>
          <w:iCs/>
          <w:sz w:val="20"/>
        </w:rPr>
        <w:t>a</w:t>
      </w:r>
      <w:r w:rsidR="004E50EF">
        <w:rPr>
          <w:rFonts w:ascii="Arial" w:hAnsi="Arial" w:cs="Arial"/>
          <w:bCs/>
          <w:iCs/>
          <w:sz w:val="20"/>
        </w:rPr>
        <w:t> </w:t>
      </w:r>
      <w:r w:rsidR="008D68D5" w:rsidRPr="004458AB">
        <w:rPr>
          <w:rFonts w:ascii="Arial" w:hAnsi="Arial" w:cs="Arial"/>
          <w:bCs/>
          <w:iCs/>
          <w:sz w:val="20"/>
        </w:rPr>
        <w:t xml:space="preserve">veřejné zakázce). </w:t>
      </w:r>
    </w:p>
    <w:p w14:paraId="7431DF59" w14:textId="7230A011" w:rsidR="004458AB" w:rsidRPr="006D2D9D" w:rsidRDefault="00021082" w:rsidP="004458AB">
      <w:pPr>
        <w:pStyle w:val="NormalJustified"/>
        <w:spacing w:before="120" w:line="280" w:lineRule="atLeast"/>
        <w:ind w:left="540"/>
        <w:rPr>
          <w:rFonts w:ascii="Arial" w:hAnsi="Arial" w:cs="Arial"/>
          <w:b/>
          <w:bCs/>
          <w:iCs/>
          <w:sz w:val="20"/>
        </w:rPr>
      </w:pPr>
      <w:r w:rsidRPr="006D2D9D">
        <w:rPr>
          <w:rFonts w:ascii="Arial" w:eastAsia="SimSun" w:hAnsi="Arial" w:cs="Arial"/>
          <w:b/>
          <w:sz w:val="20"/>
        </w:rPr>
        <w:t>V případě, že</w:t>
      </w:r>
      <w:r w:rsidR="008D68D5" w:rsidRPr="006D2D9D">
        <w:rPr>
          <w:rFonts w:ascii="Arial" w:eastAsia="SimSun" w:hAnsi="Arial" w:cs="Arial"/>
          <w:b/>
          <w:sz w:val="20"/>
        </w:rPr>
        <w:t> uchazeč</w:t>
      </w:r>
      <w:r w:rsidRPr="006D2D9D">
        <w:rPr>
          <w:rFonts w:ascii="Arial" w:eastAsia="SimSun" w:hAnsi="Arial" w:cs="Arial"/>
          <w:b/>
          <w:sz w:val="20"/>
        </w:rPr>
        <w:t xml:space="preserve"> nemá v úmyslu zadat určitou část veřejné zakázky jiné osobě (subdodavateli), uvede tuto skutečnost</w:t>
      </w:r>
      <w:r w:rsidR="00CC6A0E" w:rsidRPr="006D2D9D">
        <w:rPr>
          <w:rFonts w:ascii="Arial" w:eastAsia="SimSun" w:hAnsi="Arial" w:cs="Arial"/>
          <w:b/>
          <w:sz w:val="20"/>
        </w:rPr>
        <w:t xml:space="preserve"> rovněž</w:t>
      </w:r>
      <w:r w:rsidRPr="006D2D9D">
        <w:rPr>
          <w:rFonts w:ascii="Arial" w:eastAsia="SimSun" w:hAnsi="Arial" w:cs="Arial"/>
          <w:b/>
          <w:sz w:val="20"/>
        </w:rPr>
        <w:t xml:space="preserve"> </w:t>
      </w:r>
      <w:r w:rsidR="001A401D" w:rsidRPr="006D2D9D">
        <w:rPr>
          <w:rFonts w:ascii="Arial" w:eastAsia="SimSun" w:hAnsi="Arial" w:cs="Arial"/>
          <w:b/>
          <w:sz w:val="20"/>
        </w:rPr>
        <w:t>v příslušném seznamu subdodavatelů.</w:t>
      </w:r>
    </w:p>
    <w:p w14:paraId="1CD6772E" w14:textId="385257E3" w:rsidR="008D68D5" w:rsidRDefault="008D68D5" w:rsidP="004458AB">
      <w:pPr>
        <w:pStyle w:val="NormalJustified"/>
        <w:spacing w:before="120" w:line="280" w:lineRule="atLeast"/>
        <w:ind w:left="540"/>
        <w:rPr>
          <w:rFonts w:ascii="Arial" w:hAnsi="Arial" w:cs="Arial"/>
          <w:bCs/>
          <w:iCs/>
          <w:sz w:val="20"/>
        </w:rPr>
      </w:pPr>
      <w:r w:rsidRPr="008D68D5">
        <w:rPr>
          <w:rFonts w:ascii="Arial" w:hAnsi="Arial" w:cs="Arial"/>
          <w:bCs/>
          <w:iCs/>
          <w:sz w:val="20"/>
        </w:rPr>
        <w:t>Uchazeč, který podal nabídku v tomto zadávacím řízení, nesmí být současně subdodavatelem, jehož</w:t>
      </w:r>
      <w:r w:rsidR="009649B9">
        <w:rPr>
          <w:rFonts w:ascii="Arial" w:hAnsi="Arial" w:cs="Arial"/>
          <w:bCs/>
          <w:iCs/>
          <w:sz w:val="20"/>
        </w:rPr>
        <w:t> </w:t>
      </w:r>
      <w:r w:rsidRPr="008D68D5">
        <w:rPr>
          <w:rFonts w:ascii="Arial" w:hAnsi="Arial" w:cs="Arial"/>
          <w:bCs/>
          <w:iCs/>
          <w:sz w:val="20"/>
        </w:rPr>
        <w:t>prostřednictvím jiný uchazeč v tomtéž zadávacím řízení prokazuje kvalifikaci, jinak bude zadavatelem vyřazen. Uchazeč, který nepodal nabídku v tomto zadávacím řízení, může být subdodavatelem více uchazečů v tomto zadávacím řízení.</w:t>
      </w:r>
    </w:p>
    <w:p w14:paraId="1A530C05" w14:textId="7F00E578" w:rsidR="00FA797C" w:rsidRDefault="00D3566E" w:rsidP="00FA797C">
      <w:pPr>
        <w:pStyle w:val="NormalJustified"/>
        <w:spacing w:before="120" w:line="280" w:lineRule="exact"/>
        <w:ind w:left="540"/>
        <w:rPr>
          <w:rFonts w:ascii="Arial" w:hAnsi="Arial" w:cs="Arial"/>
          <w:bCs/>
          <w:iCs/>
          <w:sz w:val="20"/>
        </w:rPr>
      </w:pPr>
      <w:r>
        <w:rPr>
          <w:rFonts w:ascii="Arial" w:hAnsi="Arial" w:cs="Arial"/>
          <w:bCs/>
          <w:iCs/>
          <w:sz w:val="20"/>
        </w:rPr>
        <w:t xml:space="preserve">Vzorový seznam subdodavatelů tvoří </w:t>
      </w:r>
      <w:r w:rsidRPr="00D3566E">
        <w:rPr>
          <w:rFonts w:ascii="Arial" w:hAnsi="Arial" w:cs="Arial"/>
          <w:bCs/>
          <w:iCs/>
          <w:sz w:val="20"/>
          <w:u w:val="single"/>
        </w:rPr>
        <w:t>Přílohu č. 6</w:t>
      </w:r>
      <w:r>
        <w:rPr>
          <w:rFonts w:ascii="Arial" w:hAnsi="Arial" w:cs="Arial"/>
          <w:bCs/>
          <w:iCs/>
          <w:sz w:val="20"/>
        </w:rPr>
        <w:t xml:space="preserve"> této zadávací dokumentace - </w:t>
      </w:r>
      <w:r w:rsidRPr="00D3566E">
        <w:rPr>
          <w:rFonts w:ascii="Arial" w:hAnsi="Arial" w:cs="Arial"/>
          <w:bCs/>
          <w:i/>
          <w:iCs/>
          <w:sz w:val="20"/>
        </w:rPr>
        <w:t>Vzorový seznam subdodavatelů</w:t>
      </w:r>
      <w:r>
        <w:rPr>
          <w:rFonts w:ascii="Arial" w:hAnsi="Arial" w:cs="Arial"/>
          <w:bCs/>
          <w:iCs/>
          <w:sz w:val="20"/>
        </w:rPr>
        <w:t>.</w:t>
      </w:r>
    </w:p>
    <w:p w14:paraId="4DC504FF" w14:textId="77777777" w:rsidR="009D04C2" w:rsidRDefault="009D04C2" w:rsidP="00FA797C">
      <w:pPr>
        <w:pStyle w:val="NormalJustified"/>
        <w:spacing w:before="120" w:line="280" w:lineRule="exact"/>
        <w:ind w:left="540"/>
        <w:rPr>
          <w:rFonts w:ascii="Arial" w:hAnsi="Arial" w:cs="Arial"/>
          <w:bCs/>
          <w:iCs/>
          <w:sz w:val="20"/>
        </w:rPr>
      </w:pPr>
    </w:p>
    <w:p w14:paraId="0C8EF555" w14:textId="77777777" w:rsidR="008D68D5" w:rsidRPr="008D68D5" w:rsidRDefault="008D68D5" w:rsidP="002053BC">
      <w:pPr>
        <w:numPr>
          <w:ilvl w:val="1"/>
          <w:numId w:val="11"/>
        </w:numPr>
        <w:spacing w:before="120" w:after="60" w:line="280" w:lineRule="atLeast"/>
        <w:ind w:left="720" w:right="23" w:hanging="720"/>
        <w:jc w:val="left"/>
        <w:rPr>
          <w:rFonts w:cs="Arial"/>
          <w:b/>
          <w:szCs w:val="20"/>
          <w:u w:val="single"/>
        </w:rPr>
      </w:pPr>
      <w:r w:rsidRPr="008D68D5">
        <w:rPr>
          <w:rFonts w:cs="Arial"/>
          <w:b/>
          <w:szCs w:val="20"/>
          <w:u w:val="single"/>
        </w:rPr>
        <w:t>Pojištění odpovědnosti za škodu</w:t>
      </w:r>
    </w:p>
    <w:p w14:paraId="7967D634" w14:textId="28121045" w:rsidR="004458AB" w:rsidRDefault="008D68D5" w:rsidP="004458AB">
      <w:pPr>
        <w:pStyle w:val="NormalJustified"/>
        <w:spacing w:before="120" w:line="280" w:lineRule="atLeast"/>
        <w:ind w:left="540"/>
        <w:rPr>
          <w:rFonts w:ascii="Arial" w:hAnsi="Arial" w:cs="Arial"/>
          <w:bCs/>
          <w:iCs/>
          <w:sz w:val="20"/>
        </w:rPr>
      </w:pPr>
      <w:r w:rsidRPr="004458AB">
        <w:rPr>
          <w:rFonts w:ascii="Arial" w:hAnsi="Arial" w:cs="Arial"/>
          <w:bCs/>
          <w:iCs/>
          <w:sz w:val="20"/>
        </w:rPr>
        <w:t xml:space="preserve">Zadavatel požaduje při plnění veřejné zakázky uchazečem, jehož nabídka bude vybrána jako nejvhodnější a s nímž bude uzavřena smlouva, pojištění odpovědnosti za škodu způsobenou uchazečem zadavateli či třetí osobě pokrývající celý předmět plnění veřejné zakázky s minimálním </w:t>
      </w:r>
      <w:r w:rsidR="00E05275" w:rsidRPr="004458AB">
        <w:rPr>
          <w:rFonts w:ascii="Arial" w:hAnsi="Arial" w:cs="Arial"/>
          <w:bCs/>
          <w:iCs/>
          <w:sz w:val="20"/>
        </w:rPr>
        <w:t xml:space="preserve">limitem pojistného </w:t>
      </w:r>
      <w:r w:rsidR="00C654F8" w:rsidRPr="004458AB">
        <w:rPr>
          <w:rFonts w:ascii="Arial" w:hAnsi="Arial" w:cs="Arial"/>
          <w:bCs/>
          <w:iCs/>
          <w:sz w:val="20"/>
        </w:rPr>
        <w:t>plnění</w:t>
      </w:r>
      <w:r w:rsidR="00E05275" w:rsidRPr="004458AB">
        <w:rPr>
          <w:rFonts w:ascii="Arial" w:hAnsi="Arial" w:cs="Arial"/>
          <w:bCs/>
          <w:iCs/>
          <w:sz w:val="20"/>
        </w:rPr>
        <w:t xml:space="preserve"> ve</w:t>
      </w:r>
      <w:r w:rsidR="00C654F8" w:rsidRPr="004458AB">
        <w:rPr>
          <w:rFonts w:ascii="Arial" w:hAnsi="Arial" w:cs="Arial"/>
          <w:bCs/>
          <w:iCs/>
          <w:sz w:val="20"/>
        </w:rPr>
        <w:t> </w:t>
      </w:r>
      <w:r w:rsidR="00B55F93">
        <w:rPr>
          <w:rFonts w:ascii="Arial" w:hAnsi="Arial" w:cs="Arial"/>
          <w:bCs/>
          <w:iCs/>
          <w:sz w:val="20"/>
        </w:rPr>
        <w:t>výši 2</w:t>
      </w:r>
      <w:r w:rsidR="00E05275" w:rsidRPr="004458AB">
        <w:rPr>
          <w:rFonts w:ascii="Arial" w:hAnsi="Arial" w:cs="Arial"/>
          <w:bCs/>
          <w:iCs/>
          <w:sz w:val="20"/>
        </w:rPr>
        <w:t>0 mil. Kč. Spoluúčast může činit maximálně 5% z pojistného plnění.</w:t>
      </w:r>
    </w:p>
    <w:p w14:paraId="092F51E0" w14:textId="7CD35BE5" w:rsidR="004458AB" w:rsidRPr="004458AB" w:rsidRDefault="008D68D5" w:rsidP="004458AB">
      <w:pPr>
        <w:pStyle w:val="NormalJustified"/>
        <w:spacing w:before="120" w:line="280" w:lineRule="atLeast"/>
        <w:ind w:left="540"/>
        <w:rPr>
          <w:rFonts w:ascii="Arial" w:eastAsiaTheme="minorHAnsi" w:hAnsi="Arial" w:cs="Arial"/>
          <w:sz w:val="20"/>
          <w:lang w:eastAsia="en-US"/>
        </w:rPr>
      </w:pPr>
      <w:r w:rsidRPr="004458AB">
        <w:rPr>
          <w:rFonts w:ascii="Arial" w:eastAsiaTheme="minorHAnsi" w:hAnsi="Arial" w:cs="Arial"/>
          <w:sz w:val="20"/>
          <w:lang w:eastAsia="en-US"/>
        </w:rPr>
        <w:t>Originál či úředně ověřenou kopii pojistné smlouvy či pojistného certifikátu je uchazeč, jehož</w:t>
      </w:r>
      <w:r w:rsidR="004E50EF">
        <w:rPr>
          <w:rFonts w:ascii="Arial" w:eastAsiaTheme="minorHAnsi" w:hAnsi="Arial" w:cs="Arial"/>
          <w:sz w:val="20"/>
          <w:lang w:eastAsia="en-US"/>
        </w:rPr>
        <w:t> </w:t>
      </w:r>
      <w:r w:rsidRPr="004458AB">
        <w:rPr>
          <w:rFonts w:ascii="Arial" w:eastAsiaTheme="minorHAnsi" w:hAnsi="Arial" w:cs="Arial"/>
          <w:sz w:val="20"/>
          <w:lang w:eastAsia="en-US"/>
        </w:rPr>
        <w:t xml:space="preserve">nabídka bude vybrána jako nejvhodnější, </w:t>
      </w:r>
      <w:r w:rsidRPr="004458AB">
        <w:rPr>
          <w:rFonts w:ascii="Arial" w:eastAsiaTheme="minorHAnsi" w:hAnsi="Arial" w:cs="Arial"/>
          <w:sz w:val="20"/>
          <w:u w:val="single"/>
          <w:lang w:eastAsia="en-US"/>
        </w:rPr>
        <w:t>povinen předložit v rámci součinnosti před</w:t>
      </w:r>
      <w:r w:rsidR="004E50EF">
        <w:rPr>
          <w:rFonts w:ascii="Arial" w:eastAsiaTheme="minorHAnsi" w:hAnsi="Arial" w:cs="Arial"/>
          <w:sz w:val="20"/>
          <w:u w:val="single"/>
          <w:lang w:eastAsia="en-US"/>
        </w:rPr>
        <w:t> </w:t>
      </w:r>
      <w:r w:rsidRPr="004458AB">
        <w:rPr>
          <w:rFonts w:ascii="Arial" w:eastAsiaTheme="minorHAnsi" w:hAnsi="Arial" w:cs="Arial"/>
          <w:sz w:val="20"/>
          <w:u w:val="single"/>
          <w:lang w:eastAsia="en-US"/>
        </w:rPr>
        <w:t>podpisem smlouvy</w:t>
      </w:r>
      <w:r w:rsidRPr="004458AB">
        <w:rPr>
          <w:rFonts w:ascii="Arial" w:eastAsiaTheme="minorHAnsi" w:hAnsi="Arial" w:cs="Arial"/>
          <w:sz w:val="20"/>
          <w:lang w:eastAsia="en-US"/>
        </w:rPr>
        <w:t xml:space="preserve"> na plnění veřejné zakázky. </w:t>
      </w:r>
    </w:p>
    <w:p w14:paraId="63191F64" w14:textId="5742E6FE" w:rsidR="009D04C2" w:rsidRDefault="008D68D5" w:rsidP="009D04C2">
      <w:pPr>
        <w:pStyle w:val="NormalJustified"/>
        <w:spacing w:before="120" w:line="280" w:lineRule="atLeast"/>
        <w:ind w:left="540"/>
        <w:rPr>
          <w:rFonts w:ascii="Arial" w:eastAsiaTheme="minorHAnsi" w:hAnsi="Arial" w:cs="Arial"/>
          <w:sz w:val="20"/>
          <w:lang w:eastAsia="en-US"/>
        </w:rPr>
      </w:pPr>
      <w:r w:rsidRPr="004458AB">
        <w:rPr>
          <w:rFonts w:ascii="Arial" w:eastAsiaTheme="minorHAnsi" w:hAnsi="Arial" w:cs="Arial"/>
          <w:sz w:val="20"/>
          <w:lang w:eastAsia="en-US"/>
        </w:rPr>
        <w:t>Pojistná smlouva či pojistný certifikát se musí vztahovat na pojištění odpovědnosti za škodu způsobenou uchazečem třetí osobě (včetně zadavatele), s uvedenou výší pojistné částky pro tento druh pojištění, s platností minimálně po celou dobu plnění veřejné zakázky. Nepředložení pojistné smlouvy či pojistného certifikátu bude mít za následek neuzavření smlouvy s daným uchazečem.</w:t>
      </w:r>
      <w:bookmarkStart w:id="66" w:name="_Toc278564623"/>
      <w:bookmarkStart w:id="67" w:name="_Ref377477675"/>
    </w:p>
    <w:p w14:paraId="04BAB7DE" w14:textId="77777777" w:rsidR="009D04C2" w:rsidRPr="009D04C2" w:rsidRDefault="009D04C2" w:rsidP="009D04C2">
      <w:pPr>
        <w:pStyle w:val="NormalJustified"/>
        <w:spacing w:before="120" w:line="280" w:lineRule="atLeast"/>
        <w:ind w:left="540"/>
        <w:rPr>
          <w:rFonts w:ascii="Arial" w:eastAsiaTheme="minorHAnsi" w:hAnsi="Arial" w:cs="Arial"/>
          <w:sz w:val="20"/>
          <w:lang w:eastAsia="en-US"/>
        </w:rPr>
      </w:pPr>
    </w:p>
    <w:p w14:paraId="7C7C3BC1" w14:textId="77777777" w:rsidR="009D04C2" w:rsidRDefault="009D04C2" w:rsidP="009D04C2">
      <w:pPr>
        <w:pStyle w:val="Odstavecseseznamem"/>
        <w:numPr>
          <w:ilvl w:val="1"/>
          <w:numId w:val="11"/>
        </w:numPr>
        <w:rPr>
          <w:ins w:id="68" w:author="Mesarčová Veronika Mgr. (MPSV)" w:date="2016-04-18T15:38:00Z"/>
          <w:rFonts w:cs="Arial"/>
          <w:b/>
          <w:szCs w:val="20"/>
          <w:u w:val="single"/>
        </w:rPr>
      </w:pPr>
      <w:ins w:id="69" w:author="Mesarčová Veronika Mgr. (MPSV)" w:date="2016-04-18T15:38:00Z">
        <w:r>
          <w:rPr>
            <w:rFonts w:cs="Arial"/>
            <w:b/>
            <w:szCs w:val="20"/>
            <w:u w:val="single"/>
          </w:rPr>
          <w:t>Požadavky zadavatele dle § 44 odst. 10 zákona</w:t>
        </w:r>
      </w:ins>
    </w:p>
    <w:p w14:paraId="450D679B" w14:textId="77777777" w:rsidR="009D04C2" w:rsidRPr="00265E36" w:rsidRDefault="009D04C2" w:rsidP="009D04C2">
      <w:pPr>
        <w:spacing w:before="120" w:line="280" w:lineRule="atLeast"/>
        <w:ind w:left="567"/>
        <w:rPr>
          <w:ins w:id="70" w:author="Mesarčová Veronika Mgr. (MPSV)" w:date="2016-04-18T15:38:00Z"/>
          <w:rFonts w:eastAsiaTheme="minorHAnsi" w:cs="Arial"/>
          <w:szCs w:val="20"/>
          <w:lang w:eastAsia="en-US"/>
        </w:rPr>
      </w:pPr>
      <w:ins w:id="71" w:author="Mesarčová Veronika Mgr. (MPSV)" w:date="2016-04-18T15:38:00Z">
        <w:r w:rsidRPr="00265E36">
          <w:rPr>
            <w:rFonts w:eastAsiaTheme="minorHAnsi" w:cs="Arial"/>
            <w:szCs w:val="20"/>
            <w:lang w:eastAsia="en-US"/>
          </w:rPr>
          <w:t>Ve smyslu § 44 odst. 10 zákona zadavatel požaduje, aby nejméně</w:t>
        </w:r>
        <w:r>
          <w:rPr>
            <w:rFonts w:eastAsiaTheme="minorHAnsi" w:cs="Arial"/>
            <w:szCs w:val="20"/>
            <w:lang w:eastAsia="en-US"/>
          </w:rPr>
          <w:t xml:space="preserve"> 3</w:t>
        </w:r>
        <w:r w:rsidRPr="00265E36">
          <w:rPr>
            <w:rFonts w:eastAsiaTheme="minorHAnsi" w:cs="Arial"/>
            <w:szCs w:val="20"/>
            <w:lang w:eastAsia="en-US"/>
          </w:rPr>
          <w:t xml:space="preserve">0 % osob z celkového počtu pracovníků vybraného </w:t>
        </w:r>
        <w:r>
          <w:rPr>
            <w:rFonts w:eastAsiaTheme="minorHAnsi" w:cs="Arial"/>
            <w:szCs w:val="20"/>
            <w:lang w:eastAsia="en-US"/>
          </w:rPr>
          <w:t>uchazeče</w:t>
        </w:r>
        <w:r w:rsidRPr="00265E36">
          <w:rPr>
            <w:rFonts w:eastAsiaTheme="minorHAnsi" w:cs="Arial"/>
            <w:szCs w:val="20"/>
            <w:lang w:eastAsia="en-US"/>
          </w:rPr>
          <w:t>, kteří se budou podílet na plnění veřejné zakázky, pocházelo z</w:t>
        </w:r>
        <w:r>
          <w:rPr>
            <w:rFonts w:eastAsiaTheme="minorHAnsi" w:cs="Arial"/>
            <w:szCs w:val="20"/>
            <w:lang w:eastAsia="en-US"/>
          </w:rPr>
          <w:t> </w:t>
        </w:r>
        <w:r w:rsidRPr="00265E36">
          <w:rPr>
            <w:rFonts w:eastAsiaTheme="minorHAnsi" w:cs="Arial"/>
            <w:szCs w:val="20"/>
            <w:lang w:eastAsia="en-US"/>
          </w:rPr>
          <w:t xml:space="preserve">řad </w:t>
        </w:r>
        <w:r>
          <w:rPr>
            <w:rFonts w:eastAsiaTheme="minorHAnsi" w:cs="Arial"/>
            <w:szCs w:val="20"/>
            <w:lang w:eastAsia="en-US"/>
          </w:rPr>
          <w:t xml:space="preserve">osob se zdravotním postižením. </w:t>
        </w:r>
      </w:ins>
    </w:p>
    <w:p w14:paraId="1A5D79D7" w14:textId="77777777" w:rsidR="009D04C2" w:rsidRDefault="009D04C2" w:rsidP="009D04C2">
      <w:pPr>
        <w:spacing w:before="120" w:line="280" w:lineRule="atLeast"/>
        <w:ind w:left="567"/>
        <w:rPr>
          <w:rFonts w:eastAsiaTheme="minorHAnsi" w:cs="Arial"/>
          <w:szCs w:val="20"/>
          <w:lang w:eastAsia="en-US"/>
        </w:rPr>
      </w:pPr>
    </w:p>
    <w:p w14:paraId="0F17E05C" w14:textId="77777777" w:rsidR="009D04C2" w:rsidRDefault="009D04C2" w:rsidP="009D04C2">
      <w:pPr>
        <w:spacing w:before="120" w:line="280" w:lineRule="atLeast"/>
        <w:ind w:left="567"/>
        <w:rPr>
          <w:rFonts w:eastAsiaTheme="minorHAnsi" w:cs="Arial"/>
          <w:szCs w:val="20"/>
          <w:lang w:eastAsia="en-US"/>
        </w:rPr>
      </w:pPr>
    </w:p>
    <w:p w14:paraId="2E4C6EF7" w14:textId="77777777" w:rsidR="009D04C2" w:rsidRPr="00265E36" w:rsidRDefault="009D04C2" w:rsidP="009D04C2">
      <w:pPr>
        <w:spacing w:before="120" w:line="280" w:lineRule="atLeast"/>
        <w:ind w:left="567"/>
        <w:rPr>
          <w:ins w:id="72" w:author="Mesarčová Veronika Mgr. (MPSV)" w:date="2016-04-18T15:38:00Z"/>
          <w:rFonts w:eastAsiaTheme="minorHAnsi" w:cs="Arial"/>
          <w:szCs w:val="20"/>
          <w:lang w:eastAsia="en-US"/>
        </w:rPr>
      </w:pPr>
      <w:ins w:id="73" w:author="Mesarčová Veronika Mgr. (MPSV)" w:date="2016-04-18T15:38:00Z">
        <w:r w:rsidRPr="00265E36">
          <w:rPr>
            <w:rFonts w:eastAsiaTheme="minorHAnsi" w:cs="Arial"/>
            <w:szCs w:val="20"/>
            <w:lang w:eastAsia="en-US"/>
          </w:rPr>
          <w:lastRenderedPageBreak/>
          <w:t>Osobami se zdravotním postižením se ve smyslu § 67 zákona č. 432/2004, o zaměstnanosti, ve</w:t>
        </w:r>
        <w:r>
          <w:rPr>
            <w:rFonts w:eastAsiaTheme="minorHAnsi" w:cs="Arial"/>
            <w:szCs w:val="20"/>
            <w:lang w:eastAsia="en-US"/>
          </w:rPr>
          <w:t> </w:t>
        </w:r>
        <w:r w:rsidRPr="00265E36">
          <w:rPr>
            <w:rFonts w:eastAsiaTheme="minorHAnsi" w:cs="Arial"/>
            <w:szCs w:val="20"/>
            <w:lang w:eastAsia="en-US"/>
          </w:rPr>
          <w:t xml:space="preserve">znění pozdějších předpisů rozumí fyzické osoby, které jsou orgánem sociálního zabezpečení uznány plně invalidními (osoby s těžším zdravotním postižením), orgánem sociálního zabezpečení uznány částečně invalidními a/nebo rozhodnutím úřadu práce uznány zdravotně znevýhodněnými. </w:t>
        </w:r>
      </w:ins>
    </w:p>
    <w:p w14:paraId="4549C269" w14:textId="77777777" w:rsidR="009D04C2" w:rsidRPr="00265E36" w:rsidRDefault="009D04C2" w:rsidP="009D04C2">
      <w:pPr>
        <w:spacing w:before="120" w:line="280" w:lineRule="atLeast"/>
        <w:ind w:left="567"/>
        <w:rPr>
          <w:ins w:id="74" w:author="Mesarčová Veronika Mgr. (MPSV)" w:date="2016-04-18T15:38:00Z"/>
          <w:rFonts w:eastAsiaTheme="minorHAnsi" w:cs="Arial"/>
          <w:szCs w:val="20"/>
          <w:lang w:eastAsia="en-US"/>
        </w:rPr>
      </w:pPr>
      <w:ins w:id="75" w:author="Mesarčová Veronika Mgr. (MPSV)" w:date="2016-04-18T15:38:00Z">
        <w:r>
          <w:rPr>
            <w:rFonts w:eastAsiaTheme="minorHAnsi" w:cs="Arial"/>
            <w:szCs w:val="20"/>
            <w:lang w:eastAsia="en-US"/>
          </w:rPr>
          <w:t>Uchazeč</w:t>
        </w:r>
        <w:r w:rsidRPr="00265E36">
          <w:rPr>
            <w:rFonts w:eastAsiaTheme="minorHAnsi" w:cs="Arial"/>
            <w:szCs w:val="20"/>
            <w:lang w:eastAsia="en-US"/>
          </w:rPr>
          <w:t>, se kterým bude uzavírána smlouva na plnění veřejné zakázky, bude v rámci součinnosti před</w:t>
        </w:r>
        <w:r>
          <w:rPr>
            <w:rFonts w:eastAsiaTheme="minorHAnsi" w:cs="Arial"/>
            <w:szCs w:val="20"/>
            <w:lang w:eastAsia="en-US"/>
          </w:rPr>
          <w:t> </w:t>
        </w:r>
        <w:r w:rsidRPr="00265E36">
          <w:rPr>
            <w:rFonts w:eastAsiaTheme="minorHAnsi" w:cs="Arial"/>
            <w:szCs w:val="20"/>
            <w:lang w:eastAsia="en-US"/>
          </w:rPr>
          <w:t>podpisem smlouvy ve smyslu § 82 zákon</w:t>
        </w:r>
        <w:r>
          <w:rPr>
            <w:rFonts w:eastAsiaTheme="minorHAnsi" w:cs="Arial"/>
            <w:szCs w:val="20"/>
            <w:lang w:eastAsia="en-US"/>
          </w:rPr>
          <w:t xml:space="preserve">a povinen prokázat, že nejméně </w:t>
        </w:r>
      </w:ins>
      <w:ins w:id="76" w:author="Mesarčová Veronika Mgr. (MPSV)" w:date="2016-04-18T15:39:00Z">
        <w:r>
          <w:rPr>
            <w:rFonts w:eastAsiaTheme="minorHAnsi" w:cs="Arial"/>
            <w:szCs w:val="20"/>
            <w:lang w:eastAsia="en-US"/>
          </w:rPr>
          <w:t>3</w:t>
        </w:r>
      </w:ins>
      <w:ins w:id="77" w:author="Mesarčová Veronika Mgr. (MPSV)" w:date="2016-04-18T15:38:00Z">
        <w:r w:rsidRPr="00265E36">
          <w:rPr>
            <w:rFonts w:eastAsiaTheme="minorHAnsi" w:cs="Arial"/>
            <w:szCs w:val="20"/>
            <w:lang w:eastAsia="en-US"/>
          </w:rPr>
          <w:t>0 % osob z</w:t>
        </w:r>
        <w:r>
          <w:rPr>
            <w:rFonts w:eastAsiaTheme="minorHAnsi" w:cs="Arial"/>
            <w:szCs w:val="20"/>
            <w:lang w:eastAsia="en-US"/>
          </w:rPr>
          <w:t> </w:t>
        </w:r>
        <w:r w:rsidRPr="00265E36">
          <w:rPr>
            <w:rFonts w:eastAsiaTheme="minorHAnsi" w:cs="Arial"/>
            <w:szCs w:val="20"/>
            <w:lang w:eastAsia="en-US"/>
          </w:rPr>
          <w:t xml:space="preserve">celkového počtu pracovníků, kteří se budou podílet na plnění veřejné zakázky, pochází z řad osob </w:t>
        </w:r>
      </w:ins>
      <w:ins w:id="78" w:author="Mesarčová Veronika Mgr. (MPSV)" w:date="2016-04-18T15:39:00Z">
        <w:r>
          <w:rPr>
            <w:rFonts w:eastAsiaTheme="minorHAnsi" w:cs="Arial"/>
            <w:szCs w:val="20"/>
            <w:lang w:eastAsia="en-US"/>
          </w:rPr>
          <w:t>se zdravotním postižením</w:t>
        </w:r>
      </w:ins>
      <w:ins w:id="79" w:author="Mesarčová Veronika Mgr. (MPSV)" w:date="2016-04-18T15:38:00Z">
        <w:r w:rsidRPr="00265E36">
          <w:rPr>
            <w:rFonts w:eastAsiaTheme="minorHAnsi" w:cs="Arial"/>
            <w:szCs w:val="20"/>
            <w:lang w:eastAsia="en-US"/>
          </w:rPr>
          <w:t xml:space="preserve">. </w:t>
        </w:r>
      </w:ins>
    </w:p>
    <w:p w14:paraId="39B41754" w14:textId="77777777" w:rsidR="009D04C2" w:rsidRPr="00265E36" w:rsidRDefault="009D04C2" w:rsidP="009D04C2">
      <w:pPr>
        <w:spacing w:before="120" w:line="280" w:lineRule="atLeast"/>
        <w:ind w:left="567"/>
        <w:rPr>
          <w:ins w:id="80" w:author="Mesarčová Veronika Mgr. (MPSV)" w:date="2016-04-18T15:38:00Z"/>
          <w:rFonts w:eastAsiaTheme="minorHAnsi" w:cs="Arial"/>
          <w:szCs w:val="20"/>
          <w:lang w:eastAsia="en-US"/>
        </w:rPr>
      </w:pPr>
      <w:ins w:id="81" w:author="Mesarčová Veronika Mgr. (MPSV)" w:date="2016-04-18T15:38:00Z">
        <w:r w:rsidRPr="00265E36">
          <w:rPr>
            <w:rFonts w:eastAsiaTheme="minorHAnsi" w:cs="Arial"/>
            <w:szCs w:val="20"/>
            <w:lang w:eastAsia="en-US"/>
          </w:rPr>
          <w:t xml:space="preserve">Vítězný </w:t>
        </w:r>
        <w:r>
          <w:rPr>
            <w:rFonts w:eastAsiaTheme="minorHAnsi" w:cs="Arial"/>
            <w:szCs w:val="20"/>
            <w:lang w:eastAsia="en-US"/>
          </w:rPr>
          <w:t xml:space="preserve">uchazeč </w:t>
        </w:r>
        <w:r w:rsidRPr="00265E36">
          <w:rPr>
            <w:rFonts w:eastAsiaTheme="minorHAnsi" w:cs="Arial"/>
            <w:szCs w:val="20"/>
            <w:lang w:eastAsia="en-US"/>
          </w:rPr>
          <w:t>bude povinen předložit zadavateli do 1 týdne od oznámení o výběru nejvhodnější nabídky, nejpozději však do doby uzavření smlouv</w:t>
        </w:r>
        <w:r>
          <w:rPr>
            <w:rFonts w:eastAsiaTheme="minorHAnsi" w:cs="Arial"/>
            <w:szCs w:val="20"/>
            <w:lang w:eastAsia="en-US"/>
          </w:rPr>
          <w:t>y na plnění veřejné zakázky,</w:t>
        </w:r>
      </w:ins>
      <w:ins w:id="82" w:author="Mesarčová Veronika Mgr. (MPSV)" w:date="2016-04-18T15:39:00Z">
        <w:r>
          <w:rPr>
            <w:rFonts w:eastAsiaTheme="minorHAnsi" w:cs="Arial"/>
            <w:szCs w:val="20"/>
            <w:lang w:eastAsia="en-US"/>
          </w:rPr>
          <w:t xml:space="preserve"> </w:t>
        </w:r>
        <w:r w:rsidRPr="006D2D9D">
          <w:rPr>
            <w:rFonts w:eastAsiaTheme="minorHAnsi" w:cs="Arial"/>
            <w:b/>
            <w:szCs w:val="20"/>
            <w:lang w:eastAsia="en-US"/>
          </w:rPr>
          <w:t xml:space="preserve">čestné </w:t>
        </w:r>
      </w:ins>
      <w:ins w:id="83" w:author="Mesarčová Veronika Mgr. (MPSV)" w:date="2016-04-18T15:38:00Z">
        <w:r w:rsidRPr="006D2D9D">
          <w:rPr>
            <w:rFonts w:eastAsiaTheme="minorHAnsi" w:cs="Arial"/>
            <w:b/>
            <w:szCs w:val="20"/>
            <w:lang w:eastAsia="en-US"/>
          </w:rPr>
          <w:t>prohlášení</w:t>
        </w:r>
        <w:r w:rsidRPr="00265E36">
          <w:rPr>
            <w:rFonts w:eastAsiaTheme="minorHAnsi" w:cs="Arial"/>
            <w:szCs w:val="20"/>
            <w:lang w:eastAsia="en-US"/>
          </w:rPr>
          <w:t xml:space="preserve"> </w:t>
        </w:r>
        <w:r w:rsidRPr="006D2D9D">
          <w:rPr>
            <w:rFonts w:eastAsiaTheme="minorHAnsi" w:cs="Arial"/>
            <w:b/>
            <w:szCs w:val="20"/>
            <w:lang w:eastAsia="en-US"/>
          </w:rPr>
          <w:t>o celkovém počtu osob</w:t>
        </w:r>
        <w:r w:rsidRPr="006D2D9D">
          <w:rPr>
            <w:rFonts w:eastAsiaTheme="minorHAnsi" w:cs="Arial"/>
            <w:szCs w:val="20"/>
            <w:lang w:eastAsia="en-US"/>
          </w:rPr>
          <w:t xml:space="preserve">, které se budou na plnění veřejné zakázky podílet, </w:t>
        </w:r>
        <w:r w:rsidRPr="006D2D9D">
          <w:rPr>
            <w:rFonts w:eastAsiaTheme="minorHAnsi" w:cs="Arial"/>
            <w:b/>
            <w:szCs w:val="20"/>
            <w:lang w:eastAsia="en-US"/>
          </w:rPr>
          <w:t xml:space="preserve">a doklady prokazující, že v min. podílu </w:t>
        </w:r>
      </w:ins>
      <w:ins w:id="84" w:author="Mesarčová Veronika Mgr. (MPSV)" w:date="2016-04-18T15:39:00Z">
        <w:r w:rsidRPr="006D2D9D">
          <w:rPr>
            <w:rFonts w:eastAsiaTheme="minorHAnsi" w:cs="Arial"/>
            <w:b/>
            <w:szCs w:val="20"/>
            <w:lang w:eastAsia="en-US"/>
          </w:rPr>
          <w:t>3</w:t>
        </w:r>
      </w:ins>
      <w:ins w:id="85" w:author="Mesarčová Veronika Mgr. (MPSV)" w:date="2016-04-18T15:38:00Z">
        <w:r w:rsidRPr="006D2D9D">
          <w:rPr>
            <w:rFonts w:eastAsiaTheme="minorHAnsi" w:cs="Arial"/>
            <w:b/>
            <w:szCs w:val="20"/>
            <w:lang w:eastAsia="en-US"/>
          </w:rPr>
          <w:t xml:space="preserve">0 % </w:t>
        </w:r>
        <w:r w:rsidRPr="006D2D9D">
          <w:rPr>
            <w:rFonts w:eastAsiaTheme="minorHAnsi" w:cs="Arial"/>
            <w:szCs w:val="20"/>
            <w:lang w:eastAsia="en-US"/>
          </w:rPr>
          <w:t xml:space="preserve">se na plnění veřejné zakázky budou podílet </w:t>
        </w:r>
        <w:r w:rsidRPr="006D2D9D">
          <w:rPr>
            <w:rFonts w:eastAsiaTheme="minorHAnsi" w:cs="Arial"/>
            <w:b/>
            <w:szCs w:val="20"/>
            <w:lang w:eastAsia="en-US"/>
          </w:rPr>
          <w:t>osoby se zdravotním postižením</w:t>
        </w:r>
      </w:ins>
      <w:ins w:id="86" w:author="Mesarčová Veronika Mgr. (MPSV)" w:date="2016-04-18T15:40:00Z">
        <w:r>
          <w:rPr>
            <w:rFonts w:eastAsiaTheme="minorHAnsi" w:cs="Arial"/>
            <w:szCs w:val="20"/>
            <w:lang w:eastAsia="en-US"/>
          </w:rPr>
          <w:t xml:space="preserve">, tzn. </w:t>
        </w:r>
      </w:ins>
      <w:ins w:id="87" w:author="Mesarčová Veronika Mgr. (MPSV)" w:date="2016-04-18T15:38:00Z">
        <w:r w:rsidRPr="006D2D9D">
          <w:rPr>
            <w:rFonts w:eastAsiaTheme="minorHAnsi" w:cs="Arial"/>
            <w:szCs w:val="20"/>
            <w:lang w:eastAsia="en-US"/>
          </w:rPr>
          <w:t xml:space="preserve">předložit </w:t>
        </w:r>
        <w:r w:rsidRPr="00265E36">
          <w:rPr>
            <w:rFonts w:eastAsiaTheme="minorHAnsi" w:cs="Arial"/>
            <w:szCs w:val="20"/>
            <w:lang w:eastAsia="en-US"/>
          </w:rPr>
          <w:t>potvrzení či</w:t>
        </w:r>
        <w:r>
          <w:rPr>
            <w:rFonts w:eastAsiaTheme="minorHAnsi" w:cs="Arial"/>
            <w:szCs w:val="20"/>
            <w:lang w:eastAsia="en-US"/>
          </w:rPr>
          <w:t> r</w:t>
        </w:r>
        <w:r w:rsidRPr="00265E36">
          <w:rPr>
            <w:rFonts w:eastAsiaTheme="minorHAnsi" w:cs="Arial"/>
            <w:szCs w:val="20"/>
            <w:lang w:eastAsia="en-US"/>
          </w:rPr>
          <w:t>ozhodnutí orgánu sociálního zabezpečení, která se týkají danýc</w:t>
        </w:r>
        <w:r>
          <w:rPr>
            <w:rFonts w:eastAsiaTheme="minorHAnsi" w:cs="Arial"/>
            <w:szCs w:val="20"/>
            <w:lang w:eastAsia="en-US"/>
          </w:rPr>
          <w:t>h osob se zdravotním postižením</w:t>
        </w:r>
      </w:ins>
      <w:ins w:id="88" w:author="Mesarčová Veronika Mgr. (MPSV)" w:date="2016-04-18T15:40:00Z">
        <w:r>
          <w:rPr>
            <w:rFonts w:eastAsiaTheme="minorHAnsi" w:cs="Arial"/>
            <w:szCs w:val="20"/>
            <w:lang w:eastAsia="en-US"/>
          </w:rPr>
          <w:t>.</w:t>
        </w:r>
      </w:ins>
    </w:p>
    <w:p w14:paraId="4CEFBB8B" w14:textId="77777777" w:rsidR="009D04C2" w:rsidRDefault="009D04C2" w:rsidP="009D04C2">
      <w:pPr>
        <w:spacing w:before="120" w:line="280" w:lineRule="atLeast"/>
        <w:ind w:left="567"/>
        <w:rPr>
          <w:ins w:id="89" w:author="Mesarčová Veronika Mgr. (MPSV)" w:date="2016-04-18T15:38:00Z"/>
          <w:rFonts w:eastAsiaTheme="minorHAnsi" w:cs="Arial"/>
          <w:szCs w:val="20"/>
          <w:lang w:eastAsia="en-US"/>
        </w:rPr>
      </w:pPr>
      <w:ins w:id="90" w:author="Mesarčová Veronika Mgr. (MPSV)" w:date="2016-04-18T15:38:00Z">
        <w:r w:rsidRPr="00265E36">
          <w:rPr>
            <w:rFonts w:eastAsiaTheme="minorHAnsi" w:cs="Arial"/>
            <w:szCs w:val="20"/>
            <w:lang w:eastAsia="en-US"/>
          </w:rPr>
          <w:t>Nedoložení výše uvedených dokladů bude považováno za nesplnění podmínky ve smyslu § 44 odst. 10 zákona</w:t>
        </w:r>
      </w:ins>
      <w:ins w:id="91" w:author="Novák David (MPSV)" w:date="2016-04-18T16:22:00Z">
        <w:r>
          <w:rPr>
            <w:rFonts w:eastAsiaTheme="minorHAnsi" w:cs="Arial"/>
            <w:szCs w:val="20"/>
            <w:lang w:eastAsia="en-US"/>
          </w:rPr>
          <w:t xml:space="preserve">, resp. </w:t>
        </w:r>
      </w:ins>
      <w:ins w:id="92" w:author="Novák David (MPSV)" w:date="2016-04-18T16:23:00Z">
        <w:r>
          <w:rPr>
            <w:rFonts w:eastAsiaTheme="minorHAnsi" w:cs="Arial"/>
            <w:szCs w:val="20"/>
            <w:lang w:eastAsia="en-US"/>
          </w:rPr>
          <w:t xml:space="preserve">součinnosti dle </w:t>
        </w:r>
      </w:ins>
      <w:ins w:id="93" w:author="Novák David (MPSV)" w:date="2016-04-18T16:22:00Z">
        <w:r>
          <w:rPr>
            <w:rFonts w:eastAsiaTheme="minorHAnsi" w:cs="Arial"/>
            <w:szCs w:val="20"/>
            <w:lang w:eastAsia="en-US"/>
          </w:rPr>
          <w:t>§</w:t>
        </w:r>
      </w:ins>
      <w:ins w:id="94" w:author="Novák David (MPSV)" w:date="2016-04-18T16:23:00Z">
        <w:r>
          <w:rPr>
            <w:rFonts w:eastAsiaTheme="minorHAnsi" w:cs="Arial"/>
            <w:szCs w:val="20"/>
            <w:lang w:eastAsia="en-US"/>
          </w:rPr>
          <w:t xml:space="preserve"> 82 odst. 4 zákona</w:t>
        </w:r>
      </w:ins>
      <w:ins w:id="95" w:author="Novák David (MPSV)" w:date="2016-04-18T16:22:00Z">
        <w:r>
          <w:rPr>
            <w:rFonts w:eastAsiaTheme="minorHAnsi" w:cs="Arial"/>
            <w:szCs w:val="20"/>
            <w:lang w:eastAsia="en-US"/>
          </w:rPr>
          <w:t xml:space="preserve"> </w:t>
        </w:r>
      </w:ins>
      <w:ins w:id="96" w:author="Mesarčová Veronika Mgr. (MPSV)" w:date="2016-04-18T15:38:00Z">
        <w:del w:id="97" w:author="Novák David (MPSV)" w:date="2016-04-18T16:22:00Z">
          <w:r w:rsidRPr="00265E36" w:rsidDel="00F72D39">
            <w:rPr>
              <w:rFonts w:eastAsiaTheme="minorHAnsi" w:cs="Arial"/>
              <w:szCs w:val="20"/>
              <w:lang w:eastAsia="en-US"/>
            </w:rPr>
            <w:delText xml:space="preserve"> </w:delText>
          </w:r>
        </w:del>
        <w:r w:rsidRPr="00265E36">
          <w:rPr>
            <w:rFonts w:eastAsiaTheme="minorHAnsi" w:cs="Arial"/>
            <w:szCs w:val="20"/>
            <w:lang w:eastAsia="en-US"/>
          </w:rPr>
          <w:t xml:space="preserve">a s vybraným </w:t>
        </w:r>
        <w:r>
          <w:rPr>
            <w:rFonts w:eastAsiaTheme="minorHAnsi" w:cs="Arial"/>
            <w:szCs w:val="20"/>
            <w:lang w:eastAsia="en-US"/>
          </w:rPr>
          <w:t>uchazečem</w:t>
        </w:r>
        <w:r w:rsidRPr="00265E36">
          <w:rPr>
            <w:rFonts w:eastAsiaTheme="minorHAnsi" w:cs="Arial"/>
            <w:szCs w:val="20"/>
            <w:lang w:eastAsia="en-US"/>
          </w:rPr>
          <w:t xml:space="preserve"> nebude uzavřen smluvní vztah.</w:t>
        </w:r>
      </w:ins>
    </w:p>
    <w:p w14:paraId="2C66C9E3" w14:textId="7C91F8D4" w:rsidR="009D04C2" w:rsidRPr="009D04C2" w:rsidRDefault="00A749C4" w:rsidP="009D04C2">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98" w:name="_Toc448768046"/>
      <w:r w:rsidRPr="004319D0">
        <w:rPr>
          <w:caps/>
          <w:color w:val="FFFFFF"/>
          <w:sz w:val="22"/>
          <w:szCs w:val="22"/>
        </w:rPr>
        <w:t>Způsob hodnocení nabídek</w:t>
      </w:r>
      <w:bookmarkEnd w:id="66"/>
      <w:bookmarkEnd w:id="67"/>
      <w:bookmarkEnd w:id="98"/>
    </w:p>
    <w:p w14:paraId="484A636C" w14:textId="77777777" w:rsidR="008044CA" w:rsidRPr="009876B9" w:rsidRDefault="008044CA" w:rsidP="002E6E7C">
      <w:pPr>
        <w:pStyle w:val="Zkladntext"/>
        <w:shd w:val="clear" w:color="auto" w:fill="E0E0E0"/>
        <w:spacing w:before="240" w:line="280" w:lineRule="atLeast"/>
        <w:rPr>
          <w:bCs/>
        </w:rPr>
      </w:pPr>
      <w:r w:rsidRPr="00C12BAB">
        <w:t>Způsob hodnocení:</w:t>
      </w:r>
    </w:p>
    <w:p w14:paraId="12314969" w14:textId="77777777" w:rsidR="00666BD4" w:rsidRDefault="00720A92" w:rsidP="00666BD4">
      <w:pPr>
        <w:spacing w:before="120" w:line="280" w:lineRule="atLeast"/>
        <w:rPr>
          <w:rFonts w:cs="Arial"/>
          <w:szCs w:val="20"/>
        </w:rPr>
      </w:pPr>
      <w:r w:rsidRPr="00637480">
        <w:rPr>
          <w:rFonts w:cs="Arial"/>
          <w:szCs w:val="20"/>
        </w:rPr>
        <w:t xml:space="preserve">Základním </w:t>
      </w:r>
      <w:r w:rsidR="005F1393" w:rsidRPr="00637480">
        <w:rPr>
          <w:rFonts w:cs="Arial"/>
          <w:szCs w:val="20"/>
        </w:rPr>
        <w:t xml:space="preserve">hodnotícím </w:t>
      </w:r>
      <w:r w:rsidRPr="00637480">
        <w:rPr>
          <w:rFonts w:cs="Arial"/>
          <w:szCs w:val="20"/>
        </w:rPr>
        <w:t>kritériem</w:t>
      </w:r>
      <w:r w:rsidR="005F1393" w:rsidRPr="00637480">
        <w:rPr>
          <w:rFonts w:cs="Arial"/>
          <w:szCs w:val="20"/>
        </w:rPr>
        <w:t xml:space="preserve"> je</w:t>
      </w:r>
      <w:r w:rsidRPr="00637480">
        <w:rPr>
          <w:rFonts w:cs="Arial"/>
          <w:szCs w:val="20"/>
        </w:rPr>
        <w:t xml:space="preserve"> </w:t>
      </w:r>
      <w:r w:rsidR="005B728C">
        <w:rPr>
          <w:rFonts w:cs="Arial"/>
          <w:szCs w:val="20"/>
        </w:rPr>
        <w:t>dle § 78 odst. 1 písm. a</w:t>
      </w:r>
      <w:r w:rsidR="009D7A74" w:rsidRPr="00637480">
        <w:rPr>
          <w:rFonts w:cs="Arial"/>
          <w:szCs w:val="20"/>
        </w:rPr>
        <w:t xml:space="preserve">) </w:t>
      </w:r>
      <w:r w:rsidR="008D68D5">
        <w:rPr>
          <w:rFonts w:cs="Arial"/>
          <w:szCs w:val="20"/>
        </w:rPr>
        <w:t>zákona</w:t>
      </w:r>
      <w:r w:rsidR="009D7A74" w:rsidRPr="00637480">
        <w:rPr>
          <w:rFonts w:cs="Arial"/>
          <w:szCs w:val="20"/>
        </w:rPr>
        <w:t xml:space="preserve"> </w:t>
      </w:r>
      <w:r w:rsidR="005B728C">
        <w:rPr>
          <w:rFonts w:cs="Arial"/>
          <w:b/>
          <w:szCs w:val="20"/>
        </w:rPr>
        <w:t>ekonomická výhodnost nabídky</w:t>
      </w:r>
      <w:r w:rsidRPr="00637480">
        <w:rPr>
          <w:rFonts w:cs="Arial"/>
          <w:szCs w:val="20"/>
        </w:rPr>
        <w:t>.</w:t>
      </w:r>
      <w:r w:rsidRPr="009876B9">
        <w:rPr>
          <w:rFonts w:cs="Arial"/>
          <w:szCs w:val="20"/>
        </w:rPr>
        <w:t xml:space="preserve"> </w:t>
      </w:r>
    </w:p>
    <w:p w14:paraId="6CC06705" w14:textId="706C05A3" w:rsidR="005B728C" w:rsidRDefault="005B728C" w:rsidP="00666BD4">
      <w:pPr>
        <w:spacing w:before="120" w:line="280" w:lineRule="atLeast"/>
        <w:rPr>
          <w:rFonts w:eastAsiaTheme="minorHAnsi" w:cs="Arial"/>
          <w:i/>
          <w:szCs w:val="20"/>
          <w:lang w:eastAsia="en-US"/>
        </w:rPr>
      </w:pPr>
      <w:r w:rsidRPr="00666BD4">
        <w:rPr>
          <w:rFonts w:eastAsiaTheme="minorHAnsi" w:cs="Arial"/>
          <w:szCs w:val="20"/>
          <w:lang w:eastAsia="en-US"/>
        </w:rPr>
        <w:t xml:space="preserve">Předmětem hodnocení budou následující dílčí </w:t>
      </w:r>
      <w:r w:rsidR="00021F24">
        <w:rPr>
          <w:rFonts w:eastAsiaTheme="minorHAnsi" w:cs="Arial"/>
          <w:szCs w:val="20"/>
          <w:lang w:eastAsia="en-US"/>
        </w:rPr>
        <w:t>hodnotící kritéria</w:t>
      </w:r>
      <w:r w:rsidRPr="00666BD4">
        <w:rPr>
          <w:rFonts w:eastAsiaTheme="minorHAnsi" w:cs="Arial"/>
          <w:i/>
          <w:szCs w:val="20"/>
          <w:lang w:eastAsia="en-US"/>
        </w:rPr>
        <w:t xml:space="preserve">: </w:t>
      </w:r>
    </w:p>
    <w:p w14:paraId="35176F48" w14:textId="77777777" w:rsidR="00C64A4E" w:rsidRDefault="00C64A4E" w:rsidP="00666BD4">
      <w:pPr>
        <w:spacing w:before="120" w:line="280" w:lineRule="atLeast"/>
        <w:rPr>
          <w:rFonts w:eastAsiaTheme="minorHAnsi" w:cs="Arial"/>
          <w:i/>
          <w:szCs w:val="20"/>
          <w:lang w:eastAsia="en-US"/>
        </w:rPr>
      </w:pPr>
    </w:p>
    <w:tbl>
      <w:tblPr>
        <w:tblW w:w="0" w:type="auto"/>
        <w:jc w:val="center"/>
        <w:tblInd w:w="-584" w:type="dxa"/>
        <w:tblLayout w:type="fixed"/>
        <w:tblLook w:val="04A0" w:firstRow="1" w:lastRow="0" w:firstColumn="1" w:lastColumn="0" w:noHBand="0" w:noVBand="1"/>
      </w:tblPr>
      <w:tblGrid>
        <w:gridCol w:w="639"/>
        <w:gridCol w:w="7088"/>
        <w:gridCol w:w="1701"/>
      </w:tblGrid>
      <w:tr w:rsidR="00666BD4" w:rsidRPr="00666BD4" w14:paraId="0B990CFF" w14:textId="77777777" w:rsidTr="00C9339C">
        <w:trPr>
          <w:trHeight w:val="587"/>
          <w:jc w:val="center"/>
        </w:trPr>
        <w:tc>
          <w:tcPr>
            <w:tcW w:w="772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CCE686F" w14:textId="77777777" w:rsidR="005B728C" w:rsidRPr="00666BD4" w:rsidRDefault="005B728C" w:rsidP="003739AA">
            <w:pPr>
              <w:spacing w:after="120" w:line="280" w:lineRule="atLeast"/>
              <w:jc w:val="left"/>
              <w:rPr>
                <w:rFonts w:eastAsiaTheme="minorHAnsi" w:cs="Arial"/>
                <w:b/>
                <w:szCs w:val="20"/>
                <w:lang w:eastAsia="en-US"/>
              </w:rPr>
            </w:pPr>
            <w:r w:rsidRPr="00666BD4">
              <w:rPr>
                <w:rFonts w:eastAsiaTheme="minorHAnsi" w:cs="Arial"/>
                <w:b/>
                <w:szCs w:val="20"/>
                <w:lang w:eastAsia="en-US"/>
              </w:rPr>
              <w:t>Dílčí hodnotící kritérium</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8933E7" w14:textId="67CE6BD7" w:rsidR="005B728C" w:rsidRPr="00666BD4" w:rsidRDefault="005B728C" w:rsidP="003739AA">
            <w:pPr>
              <w:spacing w:after="120" w:line="280" w:lineRule="atLeast"/>
              <w:jc w:val="center"/>
              <w:rPr>
                <w:rFonts w:eastAsiaTheme="minorHAnsi" w:cs="Arial"/>
                <w:b/>
                <w:szCs w:val="20"/>
                <w:lang w:eastAsia="en-US"/>
              </w:rPr>
            </w:pPr>
            <w:r w:rsidRPr="00666BD4">
              <w:rPr>
                <w:rFonts w:eastAsiaTheme="minorHAnsi" w:cs="Arial"/>
                <w:b/>
                <w:szCs w:val="20"/>
                <w:lang w:eastAsia="en-US"/>
              </w:rPr>
              <w:t>Váha</w:t>
            </w:r>
          </w:p>
        </w:tc>
      </w:tr>
      <w:tr w:rsidR="00666BD4" w:rsidRPr="00666BD4" w14:paraId="7B5C3130" w14:textId="77777777" w:rsidTr="00C9339C">
        <w:trPr>
          <w:trHeight w:val="340"/>
          <w:jc w:val="center"/>
        </w:trPr>
        <w:tc>
          <w:tcPr>
            <w:tcW w:w="639" w:type="dxa"/>
            <w:tcBorders>
              <w:top w:val="single" w:sz="4" w:space="0" w:color="000000"/>
              <w:left w:val="single" w:sz="4" w:space="0" w:color="000000"/>
              <w:bottom w:val="single" w:sz="4" w:space="0" w:color="000000"/>
              <w:right w:val="single" w:sz="4" w:space="0" w:color="000000"/>
            </w:tcBorders>
            <w:shd w:val="clear" w:color="auto" w:fill="FFFFCC"/>
            <w:vAlign w:val="center"/>
            <w:hideMark/>
          </w:tcPr>
          <w:p w14:paraId="09945195" w14:textId="77777777" w:rsidR="005B728C" w:rsidRPr="00666BD4" w:rsidRDefault="005B728C" w:rsidP="005B728C">
            <w:pPr>
              <w:spacing w:after="120" w:line="280" w:lineRule="atLeast"/>
              <w:rPr>
                <w:rFonts w:eastAsiaTheme="minorHAnsi" w:cs="Arial"/>
                <w:b/>
                <w:szCs w:val="20"/>
                <w:lang w:eastAsia="en-US"/>
              </w:rPr>
            </w:pPr>
            <w:r w:rsidRPr="00666BD4">
              <w:rPr>
                <w:rFonts w:eastAsiaTheme="minorHAnsi" w:cs="Arial"/>
                <w:b/>
                <w:szCs w:val="20"/>
                <w:lang w:eastAsia="en-US"/>
              </w:rPr>
              <w:t>A</w:t>
            </w:r>
          </w:p>
        </w:tc>
        <w:tc>
          <w:tcPr>
            <w:tcW w:w="7088" w:type="dxa"/>
            <w:tcBorders>
              <w:top w:val="single" w:sz="4" w:space="0" w:color="000000"/>
              <w:left w:val="single" w:sz="4" w:space="0" w:color="000000"/>
              <w:bottom w:val="single" w:sz="4" w:space="0" w:color="000000"/>
              <w:right w:val="single" w:sz="4" w:space="0" w:color="000000"/>
            </w:tcBorders>
            <w:shd w:val="clear" w:color="auto" w:fill="FFFFCC"/>
            <w:vAlign w:val="center"/>
            <w:hideMark/>
          </w:tcPr>
          <w:p w14:paraId="1A0A646C" w14:textId="026EE219" w:rsidR="005B728C" w:rsidRPr="00666BD4" w:rsidRDefault="00666BD4" w:rsidP="003739AA">
            <w:pPr>
              <w:spacing w:after="120" w:line="280" w:lineRule="atLeast"/>
              <w:rPr>
                <w:rFonts w:eastAsiaTheme="minorHAnsi" w:cs="Arial"/>
                <w:b/>
                <w:szCs w:val="20"/>
                <w:lang w:eastAsia="en-US"/>
              </w:rPr>
            </w:pPr>
            <w:r>
              <w:rPr>
                <w:rFonts w:eastAsiaTheme="minorHAnsi" w:cs="Arial"/>
                <w:b/>
                <w:szCs w:val="20"/>
                <w:lang w:eastAsia="en-US"/>
              </w:rPr>
              <w:t>Celková nabídková cena za předpokládané množství servisních kliků</w:t>
            </w:r>
          </w:p>
        </w:tc>
        <w:tc>
          <w:tcPr>
            <w:tcW w:w="1701" w:type="dxa"/>
            <w:tcBorders>
              <w:top w:val="single" w:sz="4" w:space="0" w:color="000000"/>
              <w:left w:val="single" w:sz="4" w:space="0" w:color="000000"/>
              <w:bottom w:val="single" w:sz="4" w:space="0" w:color="000000"/>
              <w:right w:val="single" w:sz="4" w:space="0" w:color="000000"/>
            </w:tcBorders>
            <w:shd w:val="clear" w:color="auto" w:fill="FFFFCC"/>
            <w:vAlign w:val="center"/>
            <w:hideMark/>
          </w:tcPr>
          <w:p w14:paraId="1BBB4BEB" w14:textId="594F8A60" w:rsidR="005B728C" w:rsidRPr="00666BD4" w:rsidRDefault="00F9366F" w:rsidP="003739AA">
            <w:pPr>
              <w:spacing w:after="120" w:line="280" w:lineRule="atLeast"/>
              <w:jc w:val="center"/>
              <w:rPr>
                <w:rFonts w:eastAsiaTheme="minorHAnsi" w:cs="Arial"/>
                <w:b/>
                <w:szCs w:val="20"/>
                <w:lang w:eastAsia="en-US"/>
              </w:rPr>
            </w:pPr>
            <w:r>
              <w:rPr>
                <w:rFonts w:eastAsiaTheme="minorHAnsi" w:cs="Arial"/>
                <w:b/>
                <w:szCs w:val="20"/>
                <w:lang w:eastAsia="en-US"/>
              </w:rPr>
              <w:t>6</w:t>
            </w:r>
            <w:r w:rsidR="00666BD4">
              <w:rPr>
                <w:rFonts w:eastAsiaTheme="minorHAnsi" w:cs="Arial"/>
                <w:b/>
                <w:szCs w:val="20"/>
                <w:lang w:eastAsia="en-US"/>
              </w:rPr>
              <w:t>0</w:t>
            </w:r>
            <w:r w:rsidR="005B728C" w:rsidRPr="00666BD4">
              <w:rPr>
                <w:rFonts w:eastAsiaTheme="minorHAnsi" w:cs="Arial"/>
                <w:b/>
                <w:szCs w:val="20"/>
                <w:lang w:eastAsia="en-US"/>
              </w:rPr>
              <w:t> %</w:t>
            </w:r>
          </w:p>
        </w:tc>
      </w:tr>
      <w:tr w:rsidR="00BE4B25" w:rsidRPr="00666BD4" w14:paraId="05DB0EC5" w14:textId="77777777" w:rsidTr="00C9339C">
        <w:trPr>
          <w:trHeight w:val="340"/>
          <w:jc w:val="center"/>
        </w:trPr>
        <w:tc>
          <w:tcPr>
            <w:tcW w:w="639" w:type="dxa"/>
            <w:tcBorders>
              <w:top w:val="single" w:sz="4" w:space="0" w:color="000000"/>
              <w:left w:val="single" w:sz="4" w:space="0" w:color="000000"/>
              <w:bottom w:val="single" w:sz="4" w:space="0" w:color="auto"/>
              <w:right w:val="single" w:sz="4" w:space="0" w:color="000000"/>
            </w:tcBorders>
            <w:shd w:val="clear" w:color="auto" w:fill="FFFFCC"/>
            <w:vAlign w:val="center"/>
          </w:tcPr>
          <w:p w14:paraId="617385AF" w14:textId="3542C756" w:rsidR="00BE4B25" w:rsidRPr="00666BD4" w:rsidRDefault="00BE4B25" w:rsidP="005B728C">
            <w:pPr>
              <w:spacing w:after="120" w:line="280" w:lineRule="atLeast"/>
              <w:rPr>
                <w:rFonts w:eastAsiaTheme="minorHAnsi" w:cs="Arial"/>
                <w:b/>
                <w:szCs w:val="20"/>
                <w:lang w:eastAsia="en-US"/>
              </w:rPr>
            </w:pPr>
            <w:r>
              <w:rPr>
                <w:rFonts w:eastAsiaTheme="minorHAnsi" w:cs="Arial"/>
                <w:b/>
                <w:szCs w:val="20"/>
                <w:lang w:eastAsia="en-US"/>
              </w:rPr>
              <w:t>B</w:t>
            </w:r>
          </w:p>
        </w:tc>
        <w:tc>
          <w:tcPr>
            <w:tcW w:w="7088" w:type="dxa"/>
            <w:tcBorders>
              <w:top w:val="single" w:sz="4" w:space="0" w:color="000000"/>
              <w:left w:val="single" w:sz="4" w:space="0" w:color="000000"/>
              <w:bottom w:val="single" w:sz="4" w:space="0" w:color="auto"/>
              <w:right w:val="single" w:sz="4" w:space="0" w:color="000000"/>
            </w:tcBorders>
            <w:shd w:val="clear" w:color="auto" w:fill="FFFFCC"/>
            <w:vAlign w:val="center"/>
          </w:tcPr>
          <w:p w14:paraId="27DC7726" w14:textId="2E48D672" w:rsidR="00BE4B25" w:rsidRDefault="007C1334" w:rsidP="007C1334">
            <w:pPr>
              <w:spacing w:after="120" w:line="280" w:lineRule="atLeast"/>
              <w:rPr>
                <w:rFonts w:eastAsiaTheme="minorHAnsi" w:cs="Arial"/>
                <w:b/>
                <w:szCs w:val="20"/>
                <w:lang w:eastAsia="en-US"/>
              </w:rPr>
            </w:pPr>
            <w:r w:rsidRPr="007C1334">
              <w:rPr>
                <w:rFonts w:eastAsiaTheme="minorHAnsi" w:cs="Arial"/>
                <w:b/>
                <w:szCs w:val="20"/>
                <w:lang w:eastAsia="en-US"/>
              </w:rPr>
              <w:t>Zaměstnávání více než 50% osob se zdravotním postižením z celkového počtu zaměstnanců</w:t>
            </w:r>
            <w:r>
              <w:rPr>
                <w:rFonts w:eastAsiaTheme="minorHAnsi" w:cs="Arial"/>
                <w:b/>
                <w:szCs w:val="20"/>
                <w:lang w:eastAsia="en-US"/>
              </w:rPr>
              <w:t xml:space="preserve"> uchazeče</w:t>
            </w:r>
          </w:p>
        </w:tc>
        <w:tc>
          <w:tcPr>
            <w:tcW w:w="1701"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FD3A7D9" w14:textId="27E1D772" w:rsidR="00BE4B25" w:rsidRDefault="00F9366F" w:rsidP="004F66AC">
            <w:pPr>
              <w:spacing w:after="120" w:line="280" w:lineRule="atLeast"/>
              <w:jc w:val="center"/>
              <w:rPr>
                <w:rFonts w:eastAsiaTheme="minorHAnsi" w:cs="Arial"/>
                <w:b/>
                <w:szCs w:val="20"/>
                <w:lang w:eastAsia="en-US"/>
              </w:rPr>
            </w:pPr>
            <w:r>
              <w:rPr>
                <w:rFonts w:eastAsiaTheme="minorHAnsi" w:cs="Arial"/>
                <w:b/>
                <w:szCs w:val="20"/>
                <w:lang w:eastAsia="en-US"/>
              </w:rPr>
              <w:t>4</w:t>
            </w:r>
            <w:r w:rsidR="00BE4B25">
              <w:rPr>
                <w:rFonts w:eastAsiaTheme="minorHAnsi" w:cs="Arial"/>
                <w:b/>
                <w:szCs w:val="20"/>
                <w:lang w:eastAsia="en-US"/>
              </w:rPr>
              <w:t>0 %</w:t>
            </w:r>
          </w:p>
        </w:tc>
      </w:tr>
    </w:tbl>
    <w:p w14:paraId="4447E7C1" w14:textId="77777777" w:rsidR="00C64A4E" w:rsidRDefault="00C64A4E" w:rsidP="005B728C">
      <w:pPr>
        <w:spacing w:after="120" w:line="280" w:lineRule="atLeast"/>
        <w:rPr>
          <w:rFonts w:eastAsiaTheme="minorHAnsi" w:cs="Arial"/>
          <w:b/>
          <w:szCs w:val="20"/>
          <w:lang w:eastAsia="en-US"/>
        </w:rPr>
      </w:pPr>
    </w:p>
    <w:p w14:paraId="52E9C5AC" w14:textId="0E55F537" w:rsidR="005B728C" w:rsidRPr="00666BD4" w:rsidRDefault="005B728C" w:rsidP="005B728C">
      <w:pPr>
        <w:spacing w:after="120" w:line="280" w:lineRule="atLeast"/>
        <w:rPr>
          <w:rFonts w:eastAsiaTheme="minorHAnsi" w:cs="Arial"/>
          <w:b/>
          <w:szCs w:val="20"/>
          <w:lang w:eastAsia="en-US"/>
        </w:rPr>
      </w:pPr>
      <w:r w:rsidRPr="00666BD4">
        <w:rPr>
          <w:rFonts w:eastAsiaTheme="minorHAnsi" w:cs="Arial"/>
          <w:b/>
          <w:szCs w:val="20"/>
          <w:lang w:eastAsia="en-US"/>
        </w:rPr>
        <w:t xml:space="preserve">A) </w:t>
      </w:r>
      <w:r w:rsidR="00666BD4" w:rsidRPr="00666BD4">
        <w:rPr>
          <w:rFonts w:eastAsiaTheme="minorHAnsi" w:cs="Arial"/>
          <w:b/>
          <w:szCs w:val="20"/>
          <w:lang w:eastAsia="en-US"/>
        </w:rPr>
        <w:t>Celková nabídková cena za předpokládané množství servisních kliků</w:t>
      </w:r>
      <w:r w:rsidRPr="00666BD4">
        <w:rPr>
          <w:rFonts w:eastAsiaTheme="minorHAnsi" w:cs="Arial"/>
          <w:b/>
          <w:szCs w:val="20"/>
          <w:lang w:eastAsia="en-US"/>
        </w:rPr>
        <w:t>:</w:t>
      </w:r>
    </w:p>
    <w:p w14:paraId="60A15A85" w14:textId="723E277B" w:rsidR="005B728C" w:rsidRPr="00666BD4" w:rsidRDefault="005B728C" w:rsidP="005B728C">
      <w:pPr>
        <w:spacing w:after="120" w:line="280" w:lineRule="atLeast"/>
        <w:rPr>
          <w:rFonts w:eastAsiaTheme="minorHAnsi" w:cs="Arial"/>
          <w:szCs w:val="20"/>
          <w:lang w:eastAsia="en-US"/>
        </w:rPr>
      </w:pPr>
      <w:r w:rsidRPr="00666BD4">
        <w:rPr>
          <w:rFonts w:eastAsiaTheme="minorHAnsi" w:cs="Arial"/>
          <w:szCs w:val="20"/>
          <w:lang w:eastAsia="en-US"/>
        </w:rPr>
        <w:t xml:space="preserve">V případě hodnocení nabídek podle </w:t>
      </w:r>
      <w:r w:rsidR="003313BD">
        <w:rPr>
          <w:rFonts w:eastAsiaTheme="minorHAnsi" w:cs="Arial"/>
          <w:szCs w:val="20"/>
          <w:lang w:eastAsia="en-US"/>
        </w:rPr>
        <w:t xml:space="preserve">dílčího hodnotícího </w:t>
      </w:r>
      <w:r w:rsidRPr="00666BD4">
        <w:rPr>
          <w:rFonts w:eastAsiaTheme="minorHAnsi" w:cs="Arial"/>
          <w:szCs w:val="20"/>
          <w:lang w:eastAsia="en-US"/>
        </w:rPr>
        <w:t>kritéria „</w:t>
      </w:r>
      <w:r w:rsidR="00666BD4" w:rsidRPr="00666BD4">
        <w:rPr>
          <w:rFonts w:eastAsiaTheme="minorHAnsi" w:cs="Arial"/>
          <w:i/>
          <w:szCs w:val="20"/>
          <w:lang w:eastAsia="en-US"/>
        </w:rPr>
        <w:t>Celková nabídková cena za</w:t>
      </w:r>
      <w:r w:rsidR="00BE4B25">
        <w:rPr>
          <w:rFonts w:eastAsiaTheme="minorHAnsi" w:cs="Arial"/>
          <w:i/>
          <w:szCs w:val="20"/>
          <w:lang w:eastAsia="en-US"/>
        </w:rPr>
        <w:t> </w:t>
      </w:r>
      <w:r w:rsidR="00666BD4" w:rsidRPr="00666BD4">
        <w:rPr>
          <w:rFonts w:eastAsiaTheme="minorHAnsi" w:cs="Arial"/>
          <w:i/>
          <w:szCs w:val="20"/>
          <w:lang w:eastAsia="en-US"/>
        </w:rPr>
        <w:t>předpokládané množství servisních kliků</w:t>
      </w:r>
      <w:r w:rsidRPr="00666BD4">
        <w:rPr>
          <w:rFonts w:eastAsiaTheme="minorHAnsi" w:cs="Arial"/>
          <w:szCs w:val="20"/>
          <w:lang w:eastAsia="en-US"/>
        </w:rPr>
        <w:t>“, které je číselně vyjádřitelné, získá hodnocená nabí</w:t>
      </w:r>
      <w:r w:rsidR="003739AA" w:rsidRPr="00666BD4">
        <w:rPr>
          <w:rFonts w:eastAsiaTheme="minorHAnsi" w:cs="Arial"/>
          <w:szCs w:val="20"/>
          <w:lang w:eastAsia="en-US"/>
        </w:rPr>
        <w:t>dka bodovou hodnotu dle vzorce:</w:t>
      </w:r>
    </w:p>
    <w:tbl>
      <w:tblPr>
        <w:tblW w:w="0" w:type="auto"/>
        <w:jc w:val="center"/>
        <w:tblInd w:w="108" w:type="dxa"/>
        <w:tblLayout w:type="fixed"/>
        <w:tblLook w:val="04A0" w:firstRow="1" w:lastRow="0" w:firstColumn="1" w:lastColumn="0" w:noHBand="0" w:noVBand="1"/>
      </w:tblPr>
      <w:tblGrid>
        <w:gridCol w:w="669"/>
        <w:gridCol w:w="421"/>
        <w:gridCol w:w="5226"/>
      </w:tblGrid>
      <w:tr w:rsidR="005B728C" w:rsidRPr="00666BD4" w14:paraId="352CEB6F" w14:textId="77777777" w:rsidTr="005B728C">
        <w:trPr>
          <w:trHeight w:val="587"/>
          <w:jc w:val="center"/>
        </w:trPr>
        <w:tc>
          <w:tcPr>
            <w:tcW w:w="669" w:type="dxa"/>
            <w:vMerge w:val="restart"/>
            <w:shd w:val="clear" w:color="auto" w:fill="FFFFFF"/>
            <w:vAlign w:val="center"/>
            <w:hideMark/>
          </w:tcPr>
          <w:p w14:paraId="291A7EF4" w14:textId="77777777" w:rsidR="005B728C" w:rsidRPr="00D3566E" w:rsidRDefault="005B728C" w:rsidP="005B728C">
            <w:pPr>
              <w:spacing w:after="120" w:line="280" w:lineRule="atLeast"/>
              <w:rPr>
                <w:rFonts w:eastAsiaTheme="minorHAnsi" w:cs="Arial"/>
                <w:szCs w:val="20"/>
                <w:lang w:eastAsia="en-US"/>
              </w:rPr>
            </w:pPr>
            <w:r w:rsidRPr="00D3566E">
              <w:rPr>
                <w:rFonts w:eastAsiaTheme="minorHAnsi" w:cs="Arial"/>
                <w:szCs w:val="20"/>
                <w:lang w:eastAsia="en-US"/>
              </w:rPr>
              <w:t>100</w:t>
            </w:r>
          </w:p>
        </w:tc>
        <w:tc>
          <w:tcPr>
            <w:tcW w:w="421" w:type="dxa"/>
            <w:vMerge w:val="restart"/>
            <w:shd w:val="clear" w:color="auto" w:fill="FFFFFF"/>
            <w:vAlign w:val="center"/>
            <w:hideMark/>
          </w:tcPr>
          <w:p w14:paraId="788519EC" w14:textId="42E05A6E" w:rsidR="005B728C" w:rsidRPr="00D3566E" w:rsidRDefault="00666BD4" w:rsidP="005B728C">
            <w:pPr>
              <w:spacing w:after="120" w:line="280" w:lineRule="atLeast"/>
              <w:rPr>
                <w:rFonts w:eastAsiaTheme="minorHAnsi" w:cs="Arial"/>
                <w:szCs w:val="20"/>
                <w:lang w:eastAsia="en-US"/>
              </w:rPr>
            </w:pPr>
            <w:r w:rsidRPr="00D3566E">
              <w:rPr>
                <w:rFonts w:eastAsiaTheme="minorHAnsi" w:cs="Arial"/>
                <w:szCs w:val="20"/>
                <w:lang w:eastAsia="en-US"/>
              </w:rPr>
              <w:t>X</w:t>
            </w:r>
          </w:p>
        </w:tc>
        <w:tc>
          <w:tcPr>
            <w:tcW w:w="5226" w:type="dxa"/>
            <w:tcBorders>
              <w:top w:val="nil"/>
              <w:left w:val="nil"/>
              <w:bottom w:val="single" w:sz="4" w:space="0" w:color="000000"/>
              <w:right w:val="nil"/>
            </w:tcBorders>
            <w:shd w:val="clear" w:color="auto" w:fill="FFFFFF"/>
            <w:vAlign w:val="center"/>
            <w:hideMark/>
          </w:tcPr>
          <w:p w14:paraId="25407749" w14:textId="77777777" w:rsidR="005B728C" w:rsidRPr="00D3566E" w:rsidRDefault="005B728C" w:rsidP="005B728C">
            <w:pPr>
              <w:spacing w:after="120" w:line="280" w:lineRule="atLeast"/>
              <w:rPr>
                <w:rFonts w:eastAsiaTheme="minorHAnsi" w:cs="Arial"/>
                <w:szCs w:val="20"/>
                <w:lang w:eastAsia="en-US"/>
              </w:rPr>
            </w:pPr>
            <w:r w:rsidRPr="00D3566E">
              <w:rPr>
                <w:rFonts w:eastAsiaTheme="minorHAnsi" w:cs="Arial"/>
                <w:szCs w:val="20"/>
                <w:lang w:eastAsia="en-US"/>
              </w:rPr>
              <w:t>nejvýhodnější nabídka, tj. nejnižší hodnota</w:t>
            </w:r>
          </w:p>
        </w:tc>
      </w:tr>
      <w:tr w:rsidR="005B728C" w:rsidRPr="00666BD4" w14:paraId="4E4B0D8C" w14:textId="77777777" w:rsidTr="005B728C">
        <w:trPr>
          <w:trHeight w:val="587"/>
          <w:jc w:val="center"/>
        </w:trPr>
        <w:tc>
          <w:tcPr>
            <w:tcW w:w="669" w:type="dxa"/>
            <w:vMerge/>
            <w:vAlign w:val="center"/>
            <w:hideMark/>
          </w:tcPr>
          <w:p w14:paraId="1750D8D8" w14:textId="77777777" w:rsidR="005B728C" w:rsidRPr="00D3566E" w:rsidRDefault="005B728C" w:rsidP="005B728C">
            <w:pPr>
              <w:spacing w:after="120" w:line="280" w:lineRule="atLeast"/>
              <w:rPr>
                <w:rFonts w:eastAsiaTheme="minorHAnsi" w:cs="Arial"/>
                <w:szCs w:val="20"/>
                <w:lang w:eastAsia="en-US"/>
              </w:rPr>
            </w:pPr>
          </w:p>
        </w:tc>
        <w:tc>
          <w:tcPr>
            <w:tcW w:w="421" w:type="dxa"/>
            <w:vMerge/>
            <w:vAlign w:val="center"/>
            <w:hideMark/>
          </w:tcPr>
          <w:p w14:paraId="139B8FF1" w14:textId="77777777" w:rsidR="005B728C" w:rsidRPr="00D3566E" w:rsidRDefault="005B728C" w:rsidP="005B728C">
            <w:pPr>
              <w:spacing w:after="120" w:line="280" w:lineRule="atLeast"/>
              <w:rPr>
                <w:rFonts w:eastAsiaTheme="minorHAnsi" w:cs="Arial"/>
                <w:szCs w:val="20"/>
                <w:lang w:eastAsia="en-US"/>
              </w:rPr>
            </w:pPr>
          </w:p>
        </w:tc>
        <w:tc>
          <w:tcPr>
            <w:tcW w:w="5226" w:type="dxa"/>
            <w:tcBorders>
              <w:top w:val="single" w:sz="4" w:space="0" w:color="000000"/>
              <w:left w:val="nil"/>
              <w:bottom w:val="nil"/>
              <w:right w:val="nil"/>
            </w:tcBorders>
            <w:shd w:val="clear" w:color="auto" w:fill="FFFFFF"/>
            <w:vAlign w:val="center"/>
            <w:hideMark/>
          </w:tcPr>
          <w:p w14:paraId="2B5A9D23" w14:textId="18BCA426" w:rsidR="005B728C" w:rsidRPr="00D3566E" w:rsidRDefault="005B728C" w:rsidP="00666BD4">
            <w:pPr>
              <w:spacing w:after="120" w:line="280" w:lineRule="atLeast"/>
              <w:rPr>
                <w:rFonts w:eastAsiaTheme="minorHAnsi" w:cs="Arial"/>
                <w:szCs w:val="20"/>
                <w:lang w:eastAsia="en-US"/>
              </w:rPr>
            </w:pPr>
            <w:r w:rsidRPr="00D3566E">
              <w:rPr>
                <w:rFonts w:eastAsiaTheme="minorHAnsi" w:cs="Arial"/>
                <w:szCs w:val="20"/>
                <w:lang w:eastAsia="en-US"/>
              </w:rPr>
              <w:t>hodnota hodnocené nabídky</w:t>
            </w:r>
          </w:p>
        </w:tc>
      </w:tr>
    </w:tbl>
    <w:p w14:paraId="552E882A" w14:textId="77777777" w:rsidR="00980BE3" w:rsidRDefault="00980BE3" w:rsidP="005B728C">
      <w:pPr>
        <w:spacing w:after="120" w:line="280" w:lineRule="atLeast"/>
        <w:rPr>
          <w:rFonts w:eastAsiaTheme="minorHAnsi" w:cs="Arial"/>
          <w:szCs w:val="20"/>
          <w:lang w:eastAsia="en-US"/>
        </w:rPr>
      </w:pPr>
    </w:p>
    <w:p w14:paraId="305398CA" w14:textId="790C0018" w:rsidR="005B728C" w:rsidRDefault="005B728C" w:rsidP="005B728C">
      <w:pPr>
        <w:spacing w:after="120" w:line="280" w:lineRule="atLeast"/>
        <w:rPr>
          <w:rFonts w:eastAsiaTheme="minorHAnsi" w:cs="Arial"/>
          <w:szCs w:val="20"/>
          <w:lang w:eastAsia="en-US"/>
        </w:rPr>
      </w:pPr>
      <w:r w:rsidRPr="00666BD4">
        <w:rPr>
          <w:rFonts w:eastAsiaTheme="minorHAnsi" w:cs="Arial"/>
          <w:szCs w:val="20"/>
          <w:lang w:eastAsia="en-US"/>
        </w:rPr>
        <w:t xml:space="preserve">kde hodnocenou cenou </w:t>
      </w:r>
      <w:r w:rsidR="003739AA" w:rsidRPr="00666BD4">
        <w:rPr>
          <w:rFonts w:eastAsiaTheme="minorHAnsi" w:cs="Arial"/>
          <w:szCs w:val="20"/>
          <w:lang w:eastAsia="en-US"/>
        </w:rPr>
        <w:t xml:space="preserve">je </w:t>
      </w:r>
      <w:r w:rsidR="00666BD4" w:rsidRPr="00666BD4">
        <w:rPr>
          <w:rFonts w:eastAsiaTheme="minorHAnsi" w:cs="Arial"/>
          <w:szCs w:val="20"/>
          <w:lang w:eastAsia="en-US"/>
        </w:rPr>
        <w:t>celková nabídková cena za předpokládané množství servisních kliků</w:t>
      </w:r>
      <w:r w:rsidR="003739AA" w:rsidRPr="00666BD4">
        <w:rPr>
          <w:rFonts w:eastAsiaTheme="minorHAnsi" w:cs="Arial"/>
          <w:szCs w:val="20"/>
          <w:lang w:eastAsia="en-US"/>
        </w:rPr>
        <w:t xml:space="preserve"> v Kč bez</w:t>
      </w:r>
      <w:r w:rsidR="00F315B6">
        <w:rPr>
          <w:rFonts w:eastAsiaTheme="minorHAnsi" w:cs="Arial"/>
          <w:szCs w:val="20"/>
          <w:lang w:eastAsia="en-US"/>
        </w:rPr>
        <w:t> </w:t>
      </w:r>
      <w:r w:rsidR="003739AA" w:rsidRPr="00666BD4">
        <w:rPr>
          <w:rFonts w:eastAsiaTheme="minorHAnsi" w:cs="Arial"/>
          <w:szCs w:val="20"/>
          <w:lang w:eastAsia="en-US"/>
        </w:rPr>
        <w:t>DPH</w:t>
      </w:r>
      <w:r w:rsidR="00666BD4">
        <w:rPr>
          <w:rFonts w:eastAsiaTheme="minorHAnsi" w:cs="Arial"/>
          <w:szCs w:val="20"/>
          <w:lang w:eastAsia="en-US"/>
        </w:rPr>
        <w:t xml:space="preserve"> stanovená </w:t>
      </w:r>
      <w:r w:rsidR="007C1334">
        <w:rPr>
          <w:rFonts w:eastAsiaTheme="minorHAnsi" w:cs="Arial"/>
          <w:szCs w:val="20"/>
          <w:lang w:eastAsia="en-US"/>
        </w:rPr>
        <w:t>v souladu s kap. 4</w:t>
      </w:r>
      <w:r w:rsidR="00432343">
        <w:rPr>
          <w:rFonts w:eastAsiaTheme="minorHAnsi" w:cs="Arial"/>
          <w:szCs w:val="20"/>
          <w:lang w:eastAsia="en-US"/>
        </w:rPr>
        <w:t xml:space="preserve"> této zadávací</w:t>
      </w:r>
      <w:r w:rsidR="00666BD4">
        <w:rPr>
          <w:rFonts w:eastAsiaTheme="minorHAnsi" w:cs="Arial"/>
          <w:szCs w:val="20"/>
          <w:lang w:eastAsia="en-US"/>
        </w:rPr>
        <w:t xml:space="preserve"> dokumentace</w:t>
      </w:r>
      <w:r w:rsidR="00A7287C">
        <w:rPr>
          <w:rFonts w:eastAsiaTheme="minorHAnsi" w:cs="Arial"/>
          <w:szCs w:val="20"/>
          <w:lang w:eastAsia="en-US"/>
        </w:rPr>
        <w:t xml:space="preserve"> (zaokrouhlená na tři desetinná místa)</w:t>
      </w:r>
      <w:r w:rsidR="003739AA" w:rsidRPr="00666BD4">
        <w:rPr>
          <w:rFonts w:eastAsiaTheme="minorHAnsi" w:cs="Arial"/>
          <w:szCs w:val="20"/>
          <w:lang w:eastAsia="en-US"/>
        </w:rPr>
        <w:t xml:space="preserve">. </w:t>
      </w:r>
    </w:p>
    <w:p w14:paraId="42DB44DA" w14:textId="77777777" w:rsidR="009D04C2" w:rsidRPr="00666BD4" w:rsidRDefault="009D04C2" w:rsidP="005B728C">
      <w:pPr>
        <w:spacing w:after="120" w:line="280" w:lineRule="atLeast"/>
        <w:rPr>
          <w:rFonts w:eastAsiaTheme="minorHAnsi" w:cs="Arial"/>
          <w:szCs w:val="20"/>
          <w:lang w:eastAsia="en-US"/>
        </w:rPr>
      </w:pPr>
    </w:p>
    <w:p w14:paraId="4DE75EC0" w14:textId="315753E7" w:rsidR="007C1334" w:rsidRDefault="005B728C" w:rsidP="007C1334">
      <w:pPr>
        <w:spacing w:after="120" w:line="280" w:lineRule="atLeast"/>
        <w:ind w:left="284" w:hanging="284"/>
        <w:rPr>
          <w:rFonts w:eastAsiaTheme="minorHAnsi" w:cs="Arial"/>
          <w:b/>
          <w:szCs w:val="20"/>
          <w:lang w:eastAsia="en-US"/>
        </w:rPr>
      </w:pPr>
      <w:r w:rsidRPr="00666BD4">
        <w:rPr>
          <w:rFonts w:eastAsiaTheme="minorHAnsi" w:cs="Arial"/>
          <w:b/>
          <w:szCs w:val="20"/>
          <w:lang w:eastAsia="en-US"/>
        </w:rPr>
        <w:lastRenderedPageBreak/>
        <w:t>B)</w:t>
      </w:r>
      <w:r w:rsidR="003739AA" w:rsidRPr="00666BD4">
        <w:t xml:space="preserve"> </w:t>
      </w:r>
      <w:r w:rsidR="007C1334" w:rsidRPr="007C1334">
        <w:rPr>
          <w:rFonts w:eastAsiaTheme="minorHAnsi" w:cs="Arial"/>
          <w:b/>
          <w:szCs w:val="20"/>
          <w:lang w:eastAsia="en-US"/>
        </w:rPr>
        <w:t>Zaměstnávání více než 50% osob se zdravotním postižením</w:t>
      </w:r>
      <w:r w:rsidR="007C1334">
        <w:rPr>
          <w:rFonts w:eastAsiaTheme="minorHAnsi" w:cs="Arial"/>
          <w:b/>
          <w:szCs w:val="20"/>
          <w:lang w:eastAsia="en-US"/>
        </w:rPr>
        <w:t xml:space="preserve"> z celkového počtu zaměstnanců uchazeče</w:t>
      </w:r>
    </w:p>
    <w:p w14:paraId="3EF82F95" w14:textId="271A906D" w:rsidR="00D3566E" w:rsidRPr="00666BD4" w:rsidRDefault="00D3566E" w:rsidP="007C1334">
      <w:pPr>
        <w:spacing w:after="120" w:line="280" w:lineRule="atLeast"/>
        <w:rPr>
          <w:rFonts w:eastAsiaTheme="minorHAnsi" w:cs="Arial"/>
          <w:szCs w:val="20"/>
          <w:lang w:eastAsia="en-US"/>
        </w:rPr>
      </w:pPr>
      <w:r w:rsidRPr="00666BD4">
        <w:rPr>
          <w:rFonts w:eastAsiaTheme="minorHAnsi" w:cs="Arial"/>
          <w:szCs w:val="20"/>
          <w:lang w:eastAsia="en-US"/>
        </w:rPr>
        <w:t xml:space="preserve">V případě hodnocení nabídek podle </w:t>
      </w:r>
      <w:r>
        <w:rPr>
          <w:rFonts w:eastAsiaTheme="minorHAnsi" w:cs="Arial"/>
          <w:szCs w:val="20"/>
          <w:lang w:eastAsia="en-US"/>
        </w:rPr>
        <w:t xml:space="preserve">dílčího hodnotícího </w:t>
      </w:r>
      <w:r w:rsidRPr="00666BD4">
        <w:rPr>
          <w:rFonts w:eastAsiaTheme="minorHAnsi" w:cs="Arial"/>
          <w:szCs w:val="20"/>
          <w:lang w:eastAsia="en-US"/>
        </w:rPr>
        <w:t>kritéria „</w:t>
      </w:r>
      <w:r w:rsidR="007C1334" w:rsidRPr="007C1334">
        <w:rPr>
          <w:rFonts w:eastAsiaTheme="minorHAnsi" w:cs="Arial"/>
          <w:i/>
          <w:szCs w:val="20"/>
          <w:lang w:eastAsia="en-US"/>
        </w:rPr>
        <w:t xml:space="preserve">Zaměstnávání více než 50% osob se zdravotním postižením z celkového počtu zaměstnanců </w:t>
      </w:r>
      <w:r w:rsidR="007C1334">
        <w:rPr>
          <w:rFonts w:eastAsiaTheme="minorHAnsi" w:cs="Arial"/>
          <w:i/>
          <w:szCs w:val="20"/>
          <w:lang w:eastAsia="en-US"/>
        </w:rPr>
        <w:t>uchazeče“</w:t>
      </w:r>
      <w:r w:rsidRPr="00D3566E">
        <w:rPr>
          <w:rFonts w:eastAsiaTheme="minorHAnsi" w:cs="Arial"/>
          <w:i/>
          <w:szCs w:val="20"/>
          <w:lang w:eastAsia="en-US"/>
        </w:rPr>
        <w:t>,</w:t>
      </w:r>
      <w:r w:rsidRPr="00666BD4">
        <w:rPr>
          <w:rFonts w:eastAsiaTheme="minorHAnsi" w:cs="Arial"/>
          <w:szCs w:val="20"/>
          <w:lang w:eastAsia="en-US"/>
        </w:rPr>
        <w:t xml:space="preserve"> které je číselně vyjádřitelné, získá hodnocená nabídka bodovou hodnotu dle vzorce:</w:t>
      </w:r>
    </w:p>
    <w:tbl>
      <w:tblPr>
        <w:tblW w:w="0" w:type="auto"/>
        <w:jc w:val="center"/>
        <w:tblInd w:w="108" w:type="dxa"/>
        <w:tblLayout w:type="fixed"/>
        <w:tblLook w:val="04A0" w:firstRow="1" w:lastRow="0" w:firstColumn="1" w:lastColumn="0" w:noHBand="0" w:noVBand="1"/>
      </w:tblPr>
      <w:tblGrid>
        <w:gridCol w:w="669"/>
        <w:gridCol w:w="421"/>
        <w:gridCol w:w="5226"/>
      </w:tblGrid>
      <w:tr w:rsidR="00D3566E" w:rsidRPr="00666BD4" w14:paraId="2EE2A35C" w14:textId="77777777" w:rsidTr="008444A7">
        <w:trPr>
          <w:trHeight w:val="587"/>
          <w:jc w:val="center"/>
        </w:trPr>
        <w:tc>
          <w:tcPr>
            <w:tcW w:w="669" w:type="dxa"/>
            <w:vMerge w:val="restart"/>
            <w:shd w:val="clear" w:color="auto" w:fill="FFFFFF"/>
            <w:vAlign w:val="center"/>
            <w:hideMark/>
          </w:tcPr>
          <w:p w14:paraId="52464204" w14:textId="77777777" w:rsidR="00D3566E" w:rsidRPr="00D3566E" w:rsidRDefault="00D3566E" w:rsidP="008444A7">
            <w:pPr>
              <w:spacing w:after="120" w:line="280" w:lineRule="atLeast"/>
              <w:rPr>
                <w:rFonts w:eastAsiaTheme="minorHAnsi" w:cs="Arial"/>
                <w:szCs w:val="20"/>
                <w:lang w:eastAsia="en-US"/>
              </w:rPr>
            </w:pPr>
            <w:r w:rsidRPr="00D3566E">
              <w:rPr>
                <w:rFonts w:eastAsiaTheme="minorHAnsi" w:cs="Arial"/>
                <w:szCs w:val="20"/>
                <w:lang w:eastAsia="en-US"/>
              </w:rPr>
              <w:t>100</w:t>
            </w:r>
          </w:p>
        </w:tc>
        <w:tc>
          <w:tcPr>
            <w:tcW w:w="421" w:type="dxa"/>
            <w:vMerge w:val="restart"/>
            <w:shd w:val="clear" w:color="auto" w:fill="FFFFFF"/>
            <w:vAlign w:val="center"/>
            <w:hideMark/>
          </w:tcPr>
          <w:p w14:paraId="6C5F79F4" w14:textId="77777777" w:rsidR="00D3566E" w:rsidRPr="00D3566E" w:rsidRDefault="00D3566E" w:rsidP="008444A7">
            <w:pPr>
              <w:spacing w:after="120" w:line="280" w:lineRule="atLeast"/>
              <w:rPr>
                <w:rFonts w:eastAsiaTheme="minorHAnsi" w:cs="Arial"/>
                <w:szCs w:val="20"/>
                <w:lang w:eastAsia="en-US"/>
              </w:rPr>
            </w:pPr>
            <w:r w:rsidRPr="00D3566E">
              <w:rPr>
                <w:rFonts w:eastAsiaTheme="minorHAnsi" w:cs="Arial"/>
                <w:szCs w:val="20"/>
                <w:lang w:eastAsia="en-US"/>
              </w:rPr>
              <w:t>X</w:t>
            </w:r>
          </w:p>
        </w:tc>
        <w:tc>
          <w:tcPr>
            <w:tcW w:w="5226" w:type="dxa"/>
            <w:tcBorders>
              <w:top w:val="nil"/>
              <w:left w:val="nil"/>
              <w:bottom w:val="single" w:sz="4" w:space="0" w:color="000000"/>
              <w:right w:val="nil"/>
            </w:tcBorders>
            <w:shd w:val="clear" w:color="auto" w:fill="FFFFFF"/>
            <w:vAlign w:val="center"/>
            <w:hideMark/>
          </w:tcPr>
          <w:p w14:paraId="25D67210" w14:textId="1DC9EFDF" w:rsidR="00D3566E" w:rsidRPr="00D3566E" w:rsidRDefault="00D3566E" w:rsidP="00D3566E">
            <w:pPr>
              <w:spacing w:after="120" w:line="280" w:lineRule="atLeast"/>
              <w:rPr>
                <w:rFonts w:eastAsiaTheme="minorHAnsi" w:cs="Arial"/>
                <w:szCs w:val="20"/>
                <w:lang w:eastAsia="en-US"/>
              </w:rPr>
            </w:pPr>
            <w:r w:rsidRPr="00D3566E">
              <w:rPr>
                <w:rFonts w:eastAsiaTheme="minorHAnsi" w:cs="Arial"/>
                <w:szCs w:val="20"/>
                <w:lang w:eastAsia="en-US"/>
              </w:rPr>
              <w:t>nejvýhodnější nabídka, tj. n</w:t>
            </w:r>
            <w:r>
              <w:rPr>
                <w:rFonts w:eastAsiaTheme="minorHAnsi" w:cs="Arial"/>
                <w:szCs w:val="20"/>
                <w:lang w:eastAsia="en-US"/>
              </w:rPr>
              <w:t>ejvyšší</w:t>
            </w:r>
            <w:r w:rsidRPr="00D3566E">
              <w:rPr>
                <w:rFonts w:eastAsiaTheme="minorHAnsi" w:cs="Arial"/>
                <w:szCs w:val="20"/>
                <w:lang w:eastAsia="en-US"/>
              </w:rPr>
              <w:t xml:space="preserve"> hodnota</w:t>
            </w:r>
          </w:p>
        </w:tc>
      </w:tr>
      <w:tr w:rsidR="00D3566E" w:rsidRPr="00666BD4" w14:paraId="1D3C560B" w14:textId="77777777" w:rsidTr="008444A7">
        <w:trPr>
          <w:trHeight w:val="587"/>
          <w:jc w:val="center"/>
        </w:trPr>
        <w:tc>
          <w:tcPr>
            <w:tcW w:w="669" w:type="dxa"/>
            <w:vMerge/>
            <w:vAlign w:val="center"/>
            <w:hideMark/>
          </w:tcPr>
          <w:p w14:paraId="47A1C834" w14:textId="77777777" w:rsidR="00D3566E" w:rsidRPr="00D3566E" w:rsidRDefault="00D3566E" w:rsidP="008444A7">
            <w:pPr>
              <w:spacing w:after="120" w:line="280" w:lineRule="atLeast"/>
              <w:rPr>
                <w:rFonts w:eastAsiaTheme="minorHAnsi" w:cs="Arial"/>
                <w:szCs w:val="20"/>
                <w:lang w:eastAsia="en-US"/>
              </w:rPr>
            </w:pPr>
          </w:p>
        </w:tc>
        <w:tc>
          <w:tcPr>
            <w:tcW w:w="421" w:type="dxa"/>
            <w:vMerge/>
            <w:vAlign w:val="center"/>
            <w:hideMark/>
          </w:tcPr>
          <w:p w14:paraId="248A4D2E" w14:textId="77777777" w:rsidR="00D3566E" w:rsidRPr="00D3566E" w:rsidRDefault="00D3566E" w:rsidP="008444A7">
            <w:pPr>
              <w:spacing w:after="120" w:line="280" w:lineRule="atLeast"/>
              <w:rPr>
                <w:rFonts w:eastAsiaTheme="minorHAnsi" w:cs="Arial"/>
                <w:szCs w:val="20"/>
                <w:lang w:eastAsia="en-US"/>
              </w:rPr>
            </w:pPr>
          </w:p>
        </w:tc>
        <w:tc>
          <w:tcPr>
            <w:tcW w:w="5226" w:type="dxa"/>
            <w:tcBorders>
              <w:top w:val="single" w:sz="4" w:space="0" w:color="000000"/>
              <w:left w:val="nil"/>
              <w:bottom w:val="nil"/>
              <w:right w:val="nil"/>
            </w:tcBorders>
            <w:shd w:val="clear" w:color="auto" w:fill="FFFFFF"/>
            <w:vAlign w:val="center"/>
            <w:hideMark/>
          </w:tcPr>
          <w:p w14:paraId="68BFB2D4" w14:textId="77777777" w:rsidR="00D3566E" w:rsidRPr="00D3566E" w:rsidRDefault="00D3566E" w:rsidP="008444A7">
            <w:pPr>
              <w:spacing w:after="120" w:line="280" w:lineRule="atLeast"/>
              <w:rPr>
                <w:rFonts w:eastAsiaTheme="minorHAnsi" w:cs="Arial"/>
                <w:szCs w:val="20"/>
                <w:lang w:eastAsia="en-US"/>
              </w:rPr>
            </w:pPr>
            <w:r w:rsidRPr="00D3566E">
              <w:rPr>
                <w:rFonts w:eastAsiaTheme="minorHAnsi" w:cs="Arial"/>
                <w:szCs w:val="20"/>
                <w:lang w:eastAsia="en-US"/>
              </w:rPr>
              <w:t>hodnota hodnocené nabídky</w:t>
            </w:r>
          </w:p>
        </w:tc>
      </w:tr>
    </w:tbl>
    <w:p w14:paraId="752319F3" w14:textId="1AE9F1BA" w:rsidR="0044764A" w:rsidRDefault="0044764A" w:rsidP="0044764A">
      <w:pPr>
        <w:spacing w:after="120" w:line="280" w:lineRule="atLeast"/>
        <w:rPr>
          <w:rFonts w:eastAsiaTheme="minorHAnsi" w:cs="Arial"/>
          <w:szCs w:val="20"/>
          <w:lang w:eastAsia="en-US"/>
        </w:rPr>
      </w:pPr>
      <w:r w:rsidRPr="00666BD4">
        <w:rPr>
          <w:rFonts w:eastAsiaTheme="minorHAnsi" w:cs="Arial"/>
          <w:szCs w:val="20"/>
          <w:lang w:eastAsia="en-US"/>
        </w:rPr>
        <w:t>kde hodnocenou</w:t>
      </w:r>
      <w:r>
        <w:rPr>
          <w:rFonts w:eastAsiaTheme="minorHAnsi" w:cs="Arial"/>
          <w:szCs w:val="20"/>
          <w:lang w:eastAsia="en-US"/>
        </w:rPr>
        <w:t xml:space="preserve"> hodnotou</w:t>
      </w:r>
      <w:r w:rsidRPr="00666BD4">
        <w:rPr>
          <w:rFonts w:eastAsiaTheme="minorHAnsi" w:cs="Arial"/>
          <w:szCs w:val="20"/>
          <w:lang w:eastAsia="en-US"/>
        </w:rPr>
        <w:t xml:space="preserve"> je </w:t>
      </w:r>
      <w:r w:rsidR="008444A7">
        <w:rPr>
          <w:rFonts w:eastAsiaTheme="minorHAnsi" w:cs="Arial"/>
          <w:szCs w:val="20"/>
          <w:lang w:eastAsia="en-US"/>
        </w:rPr>
        <w:t xml:space="preserve">matematický </w:t>
      </w:r>
      <w:r w:rsidR="008444A7">
        <w:rPr>
          <w:rFonts w:eastAsiaTheme="minorHAnsi" w:cs="Arial"/>
          <w:b/>
          <w:szCs w:val="20"/>
          <w:lang w:eastAsia="en-US"/>
        </w:rPr>
        <w:t>průměr</w:t>
      </w:r>
      <w:r w:rsidR="00DA1B00">
        <w:rPr>
          <w:rFonts w:eastAsiaTheme="minorHAnsi" w:cs="Arial"/>
          <w:b/>
          <w:szCs w:val="20"/>
          <w:lang w:eastAsia="en-US"/>
        </w:rPr>
        <w:t xml:space="preserve"> </w:t>
      </w:r>
      <w:r w:rsidR="008444A7">
        <w:rPr>
          <w:rFonts w:eastAsiaTheme="minorHAnsi" w:cs="Arial"/>
          <w:b/>
          <w:szCs w:val="20"/>
          <w:lang w:eastAsia="en-US"/>
        </w:rPr>
        <w:t xml:space="preserve">procentního podílu hodnoty </w:t>
      </w:r>
      <w:r w:rsidR="00DA1B00" w:rsidRPr="008444A7">
        <w:rPr>
          <w:rFonts w:eastAsiaTheme="minorHAnsi" w:cs="Arial"/>
          <w:b/>
          <w:szCs w:val="20"/>
          <w:lang w:eastAsia="en-US"/>
        </w:rPr>
        <w:t xml:space="preserve">plnění podmínky </w:t>
      </w:r>
      <w:r w:rsidR="00F81073">
        <w:rPr>
          <w:rFonts w:eastAsiaTheme="minorHAnsi" w:cs="Arial"/>
          <w:b/>
          <w:szCs w:val="20"/>
          <w:lang w:eastAsia="en-US"/>
        </w:rPr>
        <w:t>zaměstnávání více než 50% osob se zdravotním postižením</w:t>
      </w:r>
      <w:r w:rsidR="00DA1B00">
        <w:rPr>
          <w:rFonts w:eastAsiaTheme="minorHAnsi" w:cs="Arial"/>
          <w:b/>
          <w:szCs w:val="20"/>
          <w:lang w:eastAsia="en-US"/>
        </w:rPr>
        <w:t xml:space="preserve"> </w:t>
      </w:r>
      <w:r w:rsidR="00B55F93" w:rsidRPr="00B55F93">
        <w:rPr>
          <w:rFonts w:eastAsiaTheme="minorHAnsi" w:cs="Arial"/>
          <w:b/>
          <w:szCs w:val="20"/>
          <w:lang w:eastAsia="en-US"/>
        </w:rPr>
        <w:t>za</w:t>
      </w:r>
      <w:r w:rsidR="00DA1B00">
        <w:rPr>
          <w:rFonts w:eastAsiaTheme="minorHAnsi" w:cs="Arial"/>
          <w:b/>
          <w:szCs w:val="20"/>
          <w:lang w:eastAsia="en-US"/>
        </w:rPr>
        <w:t> </w:t>
      </w:r>
      <w:r w:rsidR="00B55F93" w:rsidRPr="00B55F93">
        <w:rPr>
          <w:rFonts w:eastAsiaTheme="minorHAnsi" w:cs="Arial"/>
          <w:b/>
          <w:szCs w:val="20"/>
          <w:lang w:eastAsia="en-US"/>
        </w:rPr>
        <w:t>poslední čtyři předchozí kalendářní</w:t>
      </w:r>
      <w:r w:rsidR="00A7287C" w:rsidRPr="00B55F93">
        <w:rPr>
          <w:rFonts w:eastAsiaTheme="minorHAnsi" w:cs="Arial"/>
          <w:b/>
          <w:szCs w:val="20"/>
          <w:lang w:eastAsia="en-US"/>
        </w:rPr>
        <w:t xml:space="preserve"> čtvrtletí</w:t>
      </w:r>
      <w:r w:rsidR="00A7287C">
        <w:rPr>
          <w:rFonts w:eastAsiaTheme="minorHAnsi" w:cs="Arial"/>
          <w:szCs w:val="20"/>
          <w:lang w:eastAsia="en-US"/>
        </w:rPr>
        <w:t xml:space="preserve"> </w:t>
      </w:r>
      <w:r w:rsidR="00B55F93" w:rsidRPr="00B55F93">
        <w:rPr>
          <w:rFonts w:eastAsiaTheme="minorHAnsi" w:cs="Arial"/>
          <w:szCs w:val="20"/>
          <w:lang w:eastAsia="en-US"/>
        </w:rPr>
        <w:t xml:space="preserve">přede dnem zahájení zadávacího řízení </w:t>
      </w:r>
      <w:r w:rsidR="008444A7">
        <w:rPr>
          <w:rFonts w:eastAsiaTheme="minorHAnsi" w:cs="Arial"/>
          <w:szCs w:val="20"/>
          <w:lang w:eastAsia="en-US"/>
        </w:rPr>
        <w:t>(zaokrouhleno na</w:t>
      </w:r>
      <w:r w:rsidR="0079678B">
        <w:rPr>
          <w:rFonts w:eastAsiaTheme="minorHAnsi" w:cs="Arial"/>
          <w:szCs w:val="20"/>
          <w:lang w:eastAsia="en-US"/>
        </w:rPr>
        <w:t xml:space="preserve"> dvě</w:t>
      </w:r>
      <w:r w:rsidR="00A7287C">
        <w:rPr>
          <w:rFonts w:eastAsiaTheme="minorHAnsi" w:cs="Arial"/>
          <w:szCs w:val="20"/>
          <w:lang w:eastAsia="en-US"/>
        </w:rPr>
        <w:t xml:space="preserve"> desetinná místa)</w:t>
      </w:r>
      <w:r w:rsidR="00DA1B00">
        <w:rPr>
          <w:rFonts w:eastAsiaTheme="minorHAnsi" w:cs="Arial"/>
          <w:szCs w:val="20"/>
          <w:lang w:eastAsia="en-US"/>
        </w:rPr>
        <w:t>.</w:t>
      </w:r>
    </w:p>
    <w:p w14:paraId="1A1EAE3D" w14:textId="10F552EB" w:rsidR="008444A7" w:rsidRDefault="0079678B" w:rsidP="0044764A">
      <w:pPr>
        <w:spacing w:after="120" w:line="280" w:lineRule="atLeast"/>
        <w:rPr>
          <w:rFonts w:eastAsiaTheme="minorHAnsi" w:cs="Arial"/>
          <w:szCs w:val="20"/>
          <w:lang w:eastAsia="en-US"/>
        </w:rPr>
      </w:pPr>
      <w:r>
        <w:rPr>
          <w:rFonts w:eastAsiaTheme="minorHAnsi" w:cs="Arial"/>
          <w:szCs w:val="20"/>
          <w:lang w:eastAsia="en-US"/>
        </w:rPr>
        <w:t>Příklad</w:t>
      </w:r>
      <w:r w:rsidR="008444A7">
        <w:rPr>
          <w:rFonts w:eastAsiaTheme="minorHAnsi" w:cs="Arial"/>
          <w:szCs w:val="20"/>
          <w:lang w:eastAsia="en-US"/>
        </w:rPr>
        <w:t>:</w:t>
      </w:r>
    </w:p>
    <w:tbl>
      <w:tblPr>
        <w:tblW w:w="9356"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1985"/>
        <w:gridCol w:w="1417"/>
        <w:gridCol w:w="2127"/>
        <w:gridCol w:w="1984"/>
        <w:gridCol w:w="1843"/>
      </w:tblGrid>
      <w:tr w:rsidR="007C1334" w:rsidRPr="007C1334" w14:paraId="1C8F94CF" w14:textId="77777777" w:rsidTr="007C1334">
        <w:trPr>
          <w:trHeight w:val="509"/>
        </w:trPr>
        <w:tc>
          <w:tcPr>
            <w:tcW w:w="1985" w:type="dxa"/>
            <w:vMerge w:val="restart"/>
            <w:shd w:val="clear" w:color="auto" w:fill="auto"/>
            <w:vAlign w:val="center"/>
          </w:tcPr>
          <w:p w14:paraId="5EFCF897" w14:textId="6E1B5657" w:rsidR="007C1334" w:rsidRPr="007C1334" w:rsidRDefault="007C1334" w:rsidP="007C1334">
            <w:pPr>
              <w:spacing w:after="120"/>
              <w:rPr>
                <w:rFonts w:cs="Arial"/>
                <w:b/>
                <w:sz w:val="16"/>
                <w:szCs w:val="16"/>
              </w:rPr>
            </w:pPr>
            <w:r>
              <w:rPr>
                <w:rFonts w:cs="Arial"/>
                <w:b/>
                <w:sz w:val="16"/>
                <w:szCs w:val="16"/>
              </w:rPr>
              <w:t>č</w:t>
            </w:r>
            <w:r w:rsidRPr="007C1334">
              <w:rPr>
                <w:rFonts w:cs="Arial"/>
                <w:b/>
                <w:sz w:val="16"/>
                <w:szCs w:val="16"/>
              </w:rPr>
              <w:t>tvrtletí</w:t>
            </w:r>
          </w:p>
        </w:tc>
        <w:tc>
          <w:tcPr>
            <w:tcW w:w="7371" w:type="dxa"/>
            <w:gridSpan w:val="4"/>
            <w:shd w:val="clear" w:color="auto" w:fill="auto"/>
            <w:vAlign w:val="center"/>
          </w:tcPr>
          <w:p w14:paraId="29D99E03" w14:textId="77777777" w:rsidR="007C1334" w:rsidRPr="007C1334" w:rsidRDefault="007C1334" w:rsidP="007C1334">
            <w:pPr>
              <w:spacing w:after="120"/>
              <w:rPr>
                <w:rFonts w:cs="Arial"/>
                <w:b/>
                <w:sz w:val="16"/>
                <w:szCs w:val="16"/>
              </w:rPr>
            </w:pPr>
            <w:r w:rsidRPr="007C1334">
              <w:rPr>
                <w:rFonts w:cs="Arial"/>
                <w:b/>
                <w:sz w:val="16"/>
                <w:szCs w:val="16"/>
              </w:rPr>
              <w:t>Průměrný čtvrtletní přepočtený počet zaměstnanců</w:t>
            </w:r>
          </w:p>
        </w:tc>
      </w:tr>
      <w:tr w:rsidR="007C1334" w:rsidRPr="007C1334" w14:paraId="30FA52F4" w14:textId="77777777" w:rsidTr="007C1334">
        <w:tc>
          <w:tcPr>
            <w:tcW w:w="1985" w:type="dxa"/>
            <w:vMerge/>
            <w:shd w:val="clear" w:color="auto" w:fill="auto"/>
          </w:tcPr>
          <w:p w14:paraId="4B4C9A1F" w14:textId="77777777" w:rsidR="007C1334" w:rsidRPr="007C1334" w:rsidRDefault="007C1334" w:rsidP="007C1334">
            <w:pPr>
              <w:spacing w:after="120"/>
              <w:rPr>
                <w:rFonts w:cs="Arial"/>
                <w:sz w:val="16"/>
                <w:szCs w:val="16"/>
              </w:rPr>
            </w:pPr>
          </w:p>
        </w:tc>
        <w:tc>
          <w:tcPr>
            <w:tcW w:w="1417" w:type="dxa"/>
            <w:vMerge w:val="restart"/>
            <w:shd w:val="clear" w:color="auto" w:fill="auto"/>
            <w:vAlign w:val="center"/>
          </w:tcPr>
          <w:p w14:paraId="54C177B2" w14:textId="77777777" w:rsidR="007C1334" w:rsidRPr="007C1334" w:rsidRDefault="007C1334" w:rsidP="007C1334">
            <w:pPr>
              <w:spacing w:after="120"/>
              <w:rPr>
                <w:rFonts w:cs="Arial"/>
                <w:sz w:val="16"/>
                <w:szCs w:val="16"/>
              </w:rPr>
            </w:pPr>
            <w:r w:rsidRPr="007C1334">
              <w:rPr>
                <w:rFonts w:cs="Arial"/>
                <w:sz w:val="16"/>
                <w:szCs w:val="16"/>
              </w:rPr>
              <w:t>všech</w:t>
            </w:r>
          </w:p>
        </w:tc>
        <w:tc>
          <w:tcPr>
            <w:tcW w:w="4111" w:type="dxa"/>
            <w:gridSpan w:val="2"/>
            <w:shd w:val="clear" w:color="auto" w:fill="auto"/>
          </w:tcPr>
          <w:p w14:paraId="1D19B8BD" w14:textId="77777777" w:rsidR="007C1334" w:rsidRPr="007C1334" w:rsidRDefault="007C1334" w:rsidP="007C1334">
            <w:pPr>
              <w:spacing w:after="120"/>
              <w:rPr>
                <w:rFonts w:cs="Arial"/>
                <w:i/>
                <w:sz w:val="16"/>
                <w:szCs w:val="16"/>
              </w:rPr>
            </w:pPr>
            <w:r w:rsidRPr="007C1334">
              <w:rPr>
                <w:rFonts w:cs="Arial"/>
                <w:i/>
                <w:sz w:val="16"/>
                <w:szCs w:val="16"/>
              </w:rPr>
              <w:t>z toho:</w:t>
            </w:r>
          </w:p>
        </w:tc>
        <w:tc>
          <w:tcPr>
            <w:tcW w:w="1843" w:type="dxa"/>
            <w:vMerge w:val="restart"/>
            <w:shd w:val="clear" w:color="auto" w:fill="F2F2F2" w:themeFill="background1" w:themeFillShade="F2"/>
            <w:vAlign w:val="center"/>
          </w:tcPr>
          <w:p w14:paraId="7ED0F2AA" w14:textId="77777777" w:rsidR="007C1334" w:rsidRPr="007C1334" w:rsidRDefault="007C1334" w:rsidP="007C1334">
            <w:pPr>
              <w:spacing w:after="120"/>
              <w:rPr>
                <w:rFonts w:cs="Arial"/>
                <w:b/>
                <w:sz w:val="16"/>
                <w:szCs w:val="16"/>
              </w:rPr>
            </w:pPr>
            <w:r w:rsidRPr="007C1334">
              <w:rPr>
                <w:rFonts w:cs="Arial"/>
                <w:b/>
                <w:sz w:val="16"/>
                <w:szCs w:val="16"/>
              </w:rPr>
              <w:t>Procento plnění</w:t>
            </w:r>
          </w:p>
        </w:tc>
      </w:tr>
      <w:tr w:rsidR="007C1334" w:rsidRPr="007C1334" w14:paraId="38E64835" w14:textId="77777777" w:rsidTr="007C1334">
        <w:tc>
          <w:tcPr>
            <w:tcW w:w="1985" w:type="dxa"/>
            <w:vMerge/>
            <w:shd w:val="clear" w:color="auto" w:fill="auto"/>
          </w:tcPr>
          <w:p w14:paraId="0E4D2366" w14:textId="77777777" w:rsidR="007C1334" w:rsidRPr="007C1334" w:rsidRDefault="007C1334" w:rsidP="007C1334">
            <w:pPr>
              <w:spacing w:after="120"/>
              <w:rPr>
                <w:rFonts w:cs="Arial"/>
                <w:sz w:val="16"/>
                <w:szCs w:val="16"/>
              </w:rPr>
            </w:pPr>
          </w:p>
        </w:tc>
        <w:tc>
          <w:tcPr>
            <w:tcW w:w="1417" w:type="dxa"/>
            <w:vMerge/>
            <w:shd w:val="clear" w:color="auto" w:fill="auto"/>
          </w:tcPr>
          <w:p w14:paraId="4053C1D8" w14:textId="77777777" w:rsidR="007C1334" w:rsidRPr="007C1334" w:rsidRDefault="007C1334" w:rsidP="007C1334">
            <w:pPr>
              <w:spacing w:after="120"/>
              <w:rPr>
                <w:rFonts w:cs="Arial"/>
                <w:sz w:val="16"/>
                <w:szCs w:val="16"/>
              </w:rPr>
            </w:pPr>
          </w:p>
        </w:tc>
        <w:tc>
          <w:tcPr>
            <w:tcW w:w="2127" w:type="dxa"/>
            <w:shd w:val="clear" w:color="auto" w:fill="auto"/>
            <w:vAlign w:val="center"/>
          </w:tcPr>
          <w:p w14:paraId="68404160" w14:textId="77777777" w:rsidR="007C1334" w:rsidRPr="007C1334" w:rsidRDefault="007C1334" w:rsidP="007C1334">
            <w:pPr>
              <w:spacing w:after="120"/>
              <w:rPr>
                <w:rFonts w:cs="Arial"/>
                <w:sz w:val="16"/>
                <w:szCs w:val="16"/>
              </w:rPr>
            </w:pPr>
            <w:r w:rsidRPr="007C1334">
              <w:rPr>
                <w:rFonts w:cs="Arial"/>
                <w:sz w:val="16"/>
                <w:szCs w:val="16"/>
              </w:rPr>
              <w:t>ZZ a I., II. stupeň (OZP)</w:t>
            </w:r>
          </w:p>
        </w:tc>
        <w:tc>
          <w:tcPr>
            <w:tcW w:w="1984" w:type="dxa"/>
            <w:shd w:val="clear" w:color="auto" w:fill="auto"/>
            <w:vAlign w:val="center"/>
          </w:tcPr>
          <w:p w14:paraId="0418EBC7" w14:textId="77777777" w:rsidR="007C1334" w:rsidRPr="007C1334" w:rsidRDefault="007C1334" w:rsidP="007C1334">
            <w:pPr>
              <w:spacing w:after="120"/>
              <w:rPr>
                <w:rFonts w:cs="Arial"/>
                <w:sz w:val="16"/>
                <w:szCs w:val="16"/>
              </w:rPr>
            </w:pPr>
            <w:r w:rsidRPr="007C1334">
              <w:rPr>
                <w:rFonts w:cs="Arial"/>
                <w:sz w:val="16"/>
                <w:szCs w:val="16"/>
              </w:rPr>
              <w:t>III. stupeň (TZP)</w:t>
            </w:r>
          </w:p>
        </w:tc>
        <w:tc>
          <w:tcPr>
            <w:tcW w:w="1843" w:type="dxa"/>
            <w:vMerge/>
            <w:shd w:val="clear" w:color="auto" w:fill="F2F2F2" w:themeFill="background1" w:themeFillShade="F2"/>
          </w:tcPr>
          <w:p w14:paraId="4B19D3FC" w14:textId="77777777" w:rsidR="007C1334" w:rsidRPr="007C1334" w:rsidRDefault="007C1334" w:rsidP="007C1334">
            <w:pPr>
              <w:spacing w:after="120"/>
              <w:rPr>
                <w:rFonts w:cs="Arial"/>
                <w:sz w:val="16"/>
                <w:szCs w:val="16"/>
              </w:rPr>
            </w:pPr>
          </w:p>
        </w:tc>
      </w:tr>
      <w:tr w:rsidR="007C1334" w:rsidRPr="007C1334" w14:paraId="30B7EEB0" w14:textId="77777777" w:rsidTr="007C1334">
        <w:tc>
          <w:tcPr>
            <w:tcW w:w="1985" w:type="dxa"/>
            <w:shd w:val="clear" w:color="auto" w:fill="auto"/>
            <w:vAlign w:val="center"/>
          </w:tcPr>
          <w:p w14:paraId="756CF50A" w14:textId="58DBC5C7" w:rsidR="007C1334" w:rsidRPr="007C1334" w:rsidRDefault="007C1334" w:rsidP="007C1334">
            <w:pPr>
              <w:spacing w:after="120"/>
              <w:jc w:val="left"/>
              <w:rPr>
                <w:rFonts w:cs="Arial"/>
                <w:sz w:val="16"/>
                <w:szCs w:val="16"/>
              </w:rPr>
            </w:pPr>
            <w:r>
              <w:rPr>
                <w:rFonts w:cs="Arial"/>
                <w:sz w:val="16"/>
                <w:szCs w:val="16"/>
              </w:rPr>
              <w:t>1.Q.2015</w:t>
            </w:r>
          </w:p>
        </w:tc>
        <w:tc>
          <w:tcPr>
            <w:tcW w:w="1417" w:type="dxa"/>
            <w:shd w:val="clear" w:color="auto" w:fill="auto"/>
            <w:vAlign w:val="center"/>
          </w:tcPr>
          <w:p w14:paraId="70016E07" w14:textId="0197DC22" w:rsidR="007C1334" w:rsidRPr="007C1334" w:rsidRDefault="007C1334" w:rsidP="007C1334">
            <w:pPr>
              <w:spacing w:after="120"/>
              <w:jc w:val="left"/>
              <w:rPr>
                <w:rFonts w:cs="Arial"/>
                <w:sz w:val="16"/>
                <w:szCs w:val="16"/>
              </w:rPr>
            </w:pPr>
            <w:r>
              <w:rPr>
                <w:rFonts w:cs="Arial"/>
                <w:sz w:val="16"/>
                <w:szCs w:val="16"/>
              </w:rPr>
              <w:t>xx</w:t>
            </w:r>
          </w:p>
        </w:tc>
        <w:tc>
          <w:tcPr>
            <w:tcW w:w="2127" w:type="dxa"/>
            <w:shd w:val="clear" w:color="auto" w:fill="auto"/>
            <w:vAlign w:val="center"/>
          </w:tcPr>
          <w:p w14:paraId="01E6E3E1" w14:textId="4C4E4A45" w:rsidR="007C1334" w:rsidRPr="007C1334" w:rsidRDefault="007C1334" w:rsidP="007C1334">
            <w:pPr>
              <w:spacing w:after="120"/>
              <w:jc w:val="center"/>
              <w:rPr>
                <w:rFonts w:cs="Arial"/>
                <w:sz w:val="16"/>
                <w:szCs w:val="16"/>
              </w:rPr>
            </w:pPr>
            <w:r>
              <w:rPr>
                <w:rFonts w:cs="Arial"/>
                <w:sz w:val="16"/>
                <w:szCs w:val="16"/>
              </w:rPr>
              <w:t>xx</w:t>
            </w:r>
          </w:p>
        </w:tc>
        <w:tc>
          <w:tcPr>
            <w:tcW w:w="1984" w:type="dxa"/>
            <w:shd w:val="clear" w:color="auto" w:fill="auto"/>
            <w:vAlign w:val="center"/>
          </w:tcPr>
          <w:p w14:paraId="11C0E06B" w14:textId="5167CD56" w:rsidR="007C1334" w:rsidRPr="007C1334" w:rsidRDefault="007C1334" w:rsidP="007C1334">
            <w:pPr>
              <w:spacing w:after="120"/>
              <w:jc w:val="center"/>
              <w:rPr>
                <w:rFonts w:cs="Arial"/>
                <w:sz w:val="16"/>
                <w:szCs w:val="16"/>
              </w:rPr>
            </w:pPr>
            <w:r>
              <w:rPr>
                <w:rFonts w:cs="Arial"/>
                <w:sz w:val="16"/>
                <w:szCs w:val="16"/>
              </w:rPr>
              <w:t>xx</w:t>
            </w:r>
          </w:p>
        </w:tc>
        <w:tc>
          <w:tcPr>
            <w:tcW w:w="1843" w:type="dxa"/>
            <w:shd w:val="clear" w:color="auto" w:fill="F2F2F2" w:themeFill="background1" w:themeFillShade="F2"/>
            <w:vAlign w:val="center"/>
          </w:tcPr>
          <w:p w14:paraId="2F6E2CC3" w14:textId="63618CD0" w:rsidR="007C1334" w:rsidRPr="007C1334" w:rsidRDefault="007C1334" w:rsidP="007C1334">
            <w:pPr>
              <w:spacing w:after="120"/>
              <w:jc w:val="center"/>
              <w:rPr>
                <w:rFonts w:cs="Arial"/>
                <w:sz w:val="16"/>
                <w:szCs w:val="16"/>
              </w:rPr>
            </w:pPr>
            <w:r>
              <w:rPr>
                <w:rFonts w:cs="Arial"/>
                <w:sz w:val="16"/>
                <w:szCs w:val="16"/>
              </w:rPr>
              <w:t>a</w:t>
            </w:r>
          </w:p>
        </w:tc>
      </w:tr>
      <w:tr w:rsidR="007C1334" w:rsidRPr="007C1334" w14:paraId="76835548" w14:textId="77777777" w:rsidTr="007C1334">
        <w:tc>
          <w:tcPr>
            <w:tcW w:w="1985" w:type="dxa"/>
            <w:shd w:val="clear" w:color="auto" w:fill="auto"/>
            <w:vAlign w:val="center"/>
          </w:tcPr>
          <w:p w14:paraId="1B4C921C" w14:textId="50440593" w:rsidR="007C1334" w:rsidRPr="007C1334" w:rsidRDefault="007C1334" w:rsidP="007C1334">
            <w:pPr>
              <w:spacing w:after="120"/>
              <w:jc w:val="left"/>
              <w:rPr>
                <w:rFonts w:cs="Arial"/>
                <w:sz w:val="16"/>
                <w:szCs w:val="16"/>
              </w:rPr>
            </w:pPr>
            <w:r>
              <w:rPr>
                <w:rFonts w:cs="Arial"/>
                <w:sz w:val="16"/>
                <w:szCs w:val="16"/>
              </w:rPr>
              <w:t>2.Q.2015</w:t>
            </w:r>
          </w:p>
        </w:tc>
        <w:tc>
          <w:tcPr>
            <w:tcW w:w="1417" w:type="dxa"/>
            <w:shd w:val="clear" w:color="auto" w:fill="auto"/>
            <w:vAlign w:val="center"/>
          </w:tcPr>
          <w:p w14:paraId="638DEA2D" w14:textId="39E4B02F" w:rsidR="007C1334" w:rsidRPr="007C1334" w:rsidRDefault="007C1334" w:rsidP="007C1334">
            <w:pPr>
              <w:spacing w:after="120"/>
              <w:jc w:val="left"/>
              <w:rPr>
                <w:rFonts w:cs="Arial"/>
                <w:sz w:val="16"/>
                <w:szCs w:val="16"/>
              </w:rPr>
            </w:pPr>
            <w:r>
              <w:rPr>
                <w:rFonts w:cs="Arial"/>
                <w:sz w:val="16"/>
                <w:szCs w:val="16"/>
              </w:rPr>
              <w:t>xx</w:t>
            </w:r>
          </w:p>
        </w:tc>
        <w:tc>
          <w:tcPr>
            <w:tcW w:w="2127" w:type="dxa"/>
            <w:shd w:val="clear" w:color="auto" w:fill="auto"/>
            <w:vAlign w:val="center"/>
          </w:tcPr>
          <w:p w14:paraId="565DAE6B" w14:textId="72842869" w:rsidR="007C1334" w:rsidRPr="007C1334" w:rsidRDefault="007C1334" w:rsidP="007C1334">
            <w:pPr>
              <w:spacing w:after="120"/>
              <w:jc w:val="center"/>
              <w:rPr>
                <w:rFonts w:cs="Arial"/>
                <w:sz w:val="16"/>
                <w:szCs w:val="16"/>
              </w:rPr>
            </w:pPr>
            <w:r>
              <w:rPr>
                <w:rFonts w:cs="Arial"/>
                <w:sz w:val="16"/>
                <w:szCs w:val="16"/>
              </w:rPr>
              <w:t>xx</w:t>
            </w:r>
          </w:p>
        </w:tc>
        <w:tc>
          <w:tcPr>
            <w:tcW w:w="1984" w:type="dxa"/>
            <w:shd w:val="clear" w:color="auto" w:fill="auto"/>
            <w:vAlign w:val="center"/>
          </w:tcPr>
          <w:p w14:paraId="62F91231" w14:textId="163D4BD0" w:rsidR="007C1334" w:rsidRPr="007C1334" w:rsidRDefault="007C1334" w:rsidP="007C1334">
            <w:pPr>
              <w:spacing w:after="120"/>
              <w:jc w:val="center"/>
              <w:rPr>
                <w:rFonts w:cs="Arial"/>
                <w:sz w:val="16"/>
                <w:szCs w:val="16"/>
              </w:rPr>
            </w:pPr>
            <w:r>
              <w:rPr>
                <w:rFonts w:cs="Arial"/>
                <w:sz w:val="16"/>
                <w:szCs w:val="16"/>
              </w:rPr>
              <w:t>xx</w:t>
            </w:r>
          </w:p>
        </w:tc>
        <w:tc>
          <w:tcPr>
            <w:tcW w:w="1843" w:type="dxa"/>
            <w:shd w:val="clear" w:color="auto" w:fill="F2F2F2" w:themeFill="background1" w:themeFillShade="F2"/>
            <w:vAlign w:val="center"/>
          </w:tcPr>
          <w:p w14:paraId="083BBB0B" w14:textId="3063E1DA" w:rsidR="007C1334" w:rsidRPr="007C1334" w:rsidRDefault="007C1334" w:rsidP="007C1334">
            <w:pPr>
              <w:spacing w:after="120"/>
              <w:jc w:val="center"/>
              <w:rPr>
                <w:rFonts w:cs="Arial"/>
                <w:sz w:val="16"/>
                <w:szCs w:val="16"/>
              </w:rPr>
            </w:pPr>
            <w:r>
              <w:rPr>
                <w:rFonts w:cs="Arial"/>
                <w:sz w:val="16"/>
                <w:szCs w:val="16"/>
              </w:rPr>
              <w:t>b</w:t>
            </w:r>
          </w:p>
        </w:tc>
      </w:tr>
      <w:tr w:rsidR="007C1334" w:rsidRPr="007C1334" w14:paraId="39E19DD8" w14:textId="77777777" w:rsidTr="007C1334">
        <w:tc>
          <w:tcPr>
            <w:tcW w:w="1985" w:type="dxa"/>
            <w:shd w:val="clear" w:color="auto" w:fill="auto"/>
            <w:vAlign w:val="center"/>
          </w:tcPr>
          <w:p w14:paraId="276BA584" w14:textId="1B32A95C" w:rsidR="007C1334" w:rsidRPr="007C1334" w:rsidRDefault="007C1334" w:rsidP="007C1334">
            <w:pPr>
              <w:spacing w:after="120"/>
              <w:jc w:val="left"/>
              <w:rPr>
                <w:rFonts w:cs="Arial"/>
                <w:sz w:val="16"/>
                <w:szCs w:val="16"/>
              </w:rPr>
            </w:pPr>
            <w:r>
              <w:rPr>
                <w:rFonts w:cs="Arial"/>
                <w:sz w:val="16"/>
                <w:szCs w:val="16"/>
              </w:rPr>
              <w:t>3.Q.</w:t>
            </w:r>
            <w:r w:rsidRPr="007C1334">
              <w:rPr>
                <w:rFonts w:cs="Arial"/>
                <w:sz w:val="16"/>
                <w:szCs w:val="16"/>
              </w:rPr>
              <w:t>2015</w:t>
            </w:r>
          </w:p>
        </w:tc>
        <w:tc>
          <w:tcPr>
            <w:tcW w:w="1417" w:type="dxa"/>
            <w:shd w:val="clear" w:color="auto" w:fill="auto"/>
            <w:vAlign w:val="center"/>
          </w:tcPr>
          <w:p w14:paraId="67B98441" w14:textId="1547DEE2" w:rsidR="007C1334" w:rsidRPr="007C1334" w:rsidRDefault="007C1334" w:rsidP="007C1334">
            <w:pPr>
              <w:spacing w:after="120"/>
              <w:jc w:val="left"/>
              <w:rPr>
                <w:rFonts w:cs="Arial"/>
                <w:sz w:val="16"/>
                <w:szCs w:val="16"/>
              </w:rPr>
            </w:pPr>
            <w:r>
              <w:rPr>
                <w:rFonts w:cs="Arial"/>
                <w:sz w:val="16"/>
                <w:szCs w:val="16"/>
              </w:rPr>
              <w:t>xx</w:t>
            </w:r>
          </w:p>
        </w:tc>
        <w:tc>
          <w:tcPr>
            <w:tcW w:w="2127" w:type="dxa"/>
            <w:shd w:val="clear" w:color="auto" w:fill="auto"/>
            <w:vAlign w:val="center"/>
          </w:tcPr>
          <w:p w14:paraId="5313A082" w14:textId="530F264D" w:rsidR="007C1334" w:rsidRPr="007C1334" w:rsidRDefault="007C1334" w:rsidP="007C1334">
            <w:pPr>
              <w:spacing w:after="120"/>
              <w:jc w:val="center"/>
              <w:rPr>
                <w:rFonts w:cs="Arial"/>
                <w:sz w:val="16"/>
                <w:szCs w:val="16"/>
              </w:rPr>
            </w:pPr>
            <w:r>
              <w:rPr>
                <w:rFonts w:cs="Arial"/>
                <w:sz w:val="16"/>
                <w:szCs w:val="16"/>
              </w:rPr>
              <w:t>xx</w:t>
            </w:r>
          </w:p>
        </w:tc>
        <w:tc>
          <w:tcPr>
            <w:tcW w:w="1984" w:type="dxa"/>
            <w:shd w:val="clear" w:color="auto" w:fill="auto"/>
            <w:vAlign w:val="center"/>
          </w:tcPr>
          <w:p w14:paraId="33016E79" w14:textId="48922FCC" w:rsidR="007C1334" w:rsidRPr="007C1334" w:rsidRDefault="007C1334" w:rsidP="007C1334">
            <w:pPr>
              <w:spacing w:after="120"/>
              <w:jc w:val="center"/>
              <w:rPr>
                <w:rFonts w:cs="Arial"/>
                <w:sz w:val="16"/>
                <w:szCs w:val="16"/>
              </w:rPr>
            </w:pPr>
            <w:r>
              <w:rPr>
                <w:rFonts w:cs="Arial"/>
                <w:sz w:val="16"/>
                <w:szCs w:val="16"/>
              </w:rPr>
              <w:t>xx</w:t>
            </w:r>
          </w:p>
        </w:tc>
        <w:tc>
          <w:tcPr>
            <w:tcW w:w="1843" w:type="dxa"/>
            <w:shd w:val="clear" w:color="auto" w:fill="F2F2F2" w:themeFill="background1" w:themeFillShade="F2"/>
            <w:vAlign w:val="center"/>
          </w:tcPr>
          <w:p w14:paraId="58F7EA3A" w14:textId="02DC3D51" w:rsidR="007C1334" w:rsidRPr="007C1334" w:rsidRDefault="007C1334" w:rsidP="007C1334">
            <w:pPr>
              <w:spacing w:after="120"/>
              <w:jc w:val="center"/>
              <w:rPr>
                <w:rFonts w:cs="Arial"/>
                <w:sz w:val="16"/>
                <w:szCs w:val="16"/>
              </w:rPr>
            </w:pPr>
            <w:r>
              <w:rPr>
                <w:rFonts w:cs="Arial"/>
                <w:sz w:val="16"/>
                <w:szCs w:val="16"/>
              </w:rPr>
              <w:t>c</w:t>
            </w:r>
          </w:p>
        </w:tc>
      </w:tr>
      <w:tr w:rsidR="007C1334" w:rsidRPr="007C1334" w14:paraId="1EB5BDE9" w14:textId="77777777" w:rsidTr="007C1334">
        <w:tc>
          <w:tcPr>
            <w:tcW w:w="1985" w:type="dxa"/>
            <w:shd w:val="clear" w:color="auto" w:fill="auto"/>
            <w:vAlign w:val="center"/>
          </w:tcPr>
          <w:p w14:paraId="1F713B17" w14:textId="388B7387" w:rsidR="007C1334" w:rsidRPr="007C1334" w:rsidRDefault="007C1334" w:rsidP="007C1334">
            <w:pPr>
              <w:spacing w:after="120"/>
              <w:jc w:val="left"/>
              <w:rPr>
                <w:rFonts w:cs="Arial"/>
                <w:sz w:val="16"/>
                <w:szCs w:val="16"/>
              </w:rPr>
            </w:pPr>
            <w:r>
              <w:rPr>
                <w:rFonts w:cs="Arial"/>
                <w:sz w:val="16"/>
                <w:szCs w:val="16"/>
              </w:rPr>
              <w:t>4.Q.2015</w:t>
            </w:r>
          </w:p>
        </w:tc>
        <w:tc>
          <w:tcPr>
            <w:tcW w:w="1417" w:type="dxa"/>
            <w:shd w:val="clear" w:color="auto" w:fill="auto"/>
            <w:vAlign w:val="center"/>
          </w:tcPr>
          <w:p w14:paraId="55F4B01B" w14:textId="013E40F3" w:rsidR="007C1334" w:rsidRPr="007C1334" w:rsidRDefault="007C1334" w:rsidP="007C1334">
            <w:pPr>
              <w:spacing w:after="120"/>
              <w:jc w:val="left"/>
              <w:rPr>
                <w:rFonts w:cs="Arial"/>
                <w:sz w:val="16"/>
                <w:szCs w:val="16"/>
              </w:rPr>
            </w:pPr>
            <w:r>
              <w:rPr>
                <w:rFonts w:cs="Arial"/>
                <w:sz w:val="16"/>
                <w:szCs w:val="16"/>
              </w:rPr>
              <w:t>xx</w:t>
            </w:r>
          </w:p>
        </w:tc>
        <w:tc>
          <w:tcPr>
            <w:tcW w:w="2127" w:type="dxa"/>
            <w:shd w:val="clear" w:color="auto" w:fill="auto"/>
            <w:vAlign w:val="center"/>
          </w:tcPr>
          <w:p w14:paraId="2714D1FA" w14:textId="073D3004" w:rsidR="007C1334" w:rsidRPr="007C1334" w:rsidRDefault="007C1334" w:rsidP="007C1334">
            <w:pPr>
              <w:spacing w:after="120"/>
              <w:jc w:val="center"/>
              <w:rPr>
                <w:rFonts w:cs="Arial"/>
                <w:sz w:val="16"/>
                <w:szCs w:val="16"/>
              </w:rPr>
            </w:pPr>
            <w:r>
              <w:rPr>
                <w:rFonts w:cs="Arial"/>
                <w:sz w:val="16"/>
                <w:szCs w:val="16"/>
              </w:rPr>
              <w:t>xx</w:t>
            </w:r>
          </w:p>
        </w:tc>
        <w:tc>
          <w:tcPr>
            <w:tcW w:w="1984" w:type="dxa"/>
            <w:shd w:val="clear" w:color="auto" w:fill="auto"/>
            <w:vAlign w:val="center"/>
          </w:tcPr>
          <w:p w14:paraId="64C83950" w14:textId="2B4078A8" w:rsidR="007C1334" w:rsidRPr="007C1334" w:rsidRDefault="007C1334" w:rsidP="007C1334">
            <w:pPr>
              <w:spacing w:after="120"/>
              <w:jc w:val="center"/>
              <w:rPr>
                <w:rFonts w:cs="Arial"/>
                <w:sz w:val="16"/>
                <w:szCs w:val="16"/>
              </w:rPr>
            </w:pPr>
            <w:r>
              <w:rPr>
                <w:rFonts w:cs="Arial"/>
                <w:sz w:val="16"/>
                <w:szCs w:val="16"/>
              </w:rPr>
              <w:t>xx</w:t>
            </w:r>
          </w:p>
        </w:tc>
        <w:tc>
          <w:tcPr>
            <w:tcW w:w="1843" w:type="dxa"/>
            <w:shd w:val="clear" w:color="auto" w:fill="F2F2F2" w:themeFill="background1" w:themeFillShade="F2"/>
            <w:vAlign w:val="center"/>
          </w:tcPr>
          <w:p w14:paraId="704B9591" w14:textId="56290D16" w:rsidR="007C1334" w:rsidRPr="007C1334" w:rsidRDefault="007C1334" w:rsidP="007C1334">
            <w:pPr>
              <w:spacing w:after="120"/>
              <w:jc w:val="center"/>
              <w:rPr>
                <w:rFonts w:cs="Arial"/>
                <w:sz w:val="16"/>
                <w:szCs w:val="16"/>
              </w:rPr>
            </w:pPr>
            <w:r>
              <w:rPr>
                <w:rFonts w:cs="Arial"/>
                <w:sz w:val="16"/>
                <w:szCs w:val="16"/>
              </w:rPr>
              <w:t>d</w:t>
            </w:r>
          </w:p>
        </w:tc>
      </w:tr>
    </w:tbl>
    <w:p w14:paraId="35269E84" w14:textId="1C63833C" w:rsidR="00F81073" w:rsidRPr="00CB4777" w:rsidRDefault="008444A7" w:rsidP="0044764A">
      <w:pPr>
        <w:spacing w:after="120" w:line="280" w:lineRule="atLeast"/>
        <w:rPr>
          <w:rFonts w:eastAsiaTheme="minorHAnsi" w:cs="Arial"/>
          <w:i/>
          <w:sz w:val="18"/>
          <w:szCs w:val="18"/>
          <w:lang w:eastAsia="en-US"/>
        </w:rPr>
      </w:pPr>
      <w:r>
        <w:rPr>
          <w:rFonts w:eastAsiaTheme="minorHAnsi" w:cs="Arial"/>
          <w:i/>
          <w:sz w:val="18"/>
          <w:szCs w:val="18"/>
          <w:lang w:eastAsia="en-US"/>
        </w:rPr>
        <w:t>Předm</w:t>
      </w:r>
      <w:r w:rsidRPr="008444A7">
        <w:rPr>
          <w:rFonts w:eastAsiaTheme="minorHAnsi" w:cs="Arial"/>
          <w:i/>
          <w:sz w:val="18"/>
          <w:szCs w:val="18"/>
          <w:lang w:eastAsia="en-US"/>
        </w:rPr>
        <w:t>ě</w:t>
      </w:r>
      <w:r>
        <w:rPr>
          <w:rFonts w:eastAsiaTheme="minorHAnsi" w:cs="Arial"/>
          <w:i/>
          <w:sz w:val="18"/>
          <w:szCs w:val="18"/>
          <w:lang w:eastAsia="en-US"/>
        </w:rPr>
        <w:t>te</w:t>
      </w:r>
      <w:r w:rsidRPr="008444A7">
        <w:rPr>
          <w:rFonts w:eastAsiaTheme="minorHAnsi" w:cs="Arial"/>
          <w:i/>
          <w:sz w:val="18"/>
          <w:szCs w:val="18"/>
          <w:lang w:eastAsia="en-US"/>
        </w:rPr>
        <w:t>m hodnocení bude matematický průměr procentního podílu, tj. a+b+c+d /</w:t>
      </w:r>
      <w:r w:rsidR="007C1334">
        <w:rPr>
          <w:rFonts w:eastAsiaTheme="minorHAnsi" w:cs="Arial"/>
          <w:i/>
          <w:sz w:val="18"/>
          <w:szCs w:val="18"/>
          <w:lang w:eastAsia="en-US"/>
        </w:rPr>
        <w:t xml:space="preserve"> </w:t>
      </w:r>
      <w:r w:rsidRPr="008444A7">
        <w:rPr>
          <w:rFonts w:eastAsiaTheme="minorHAnsi" w:cs="Arial"/>
          <w:i/>
          <w:sz w:val="18"/>
          <w:szCs w:val="18"/>
          <w:lang w:eastAsia="en-US"/>
        </w:rPr>
        <w:t>4</w:t>
      </w:r>
      <w:r w:rsidR="00301FF9">
        <w:rPr>
          <w:rFonts w:eastAsiaTheme="minorHAnsi" w:cs="Arial"/>
          <w:i/>
          <w:sz w:val="18"/>
          <w:szCs w:val="18"/>
          <w:lang w:eastAsia="en-US"/>
        </w:rPr>
        <w:t xml:space="preserve"> zaokrouhlený na dvě desetinná místa dle matematických pravidel.</w:t>
      </w:r>
    </w:p>
    <w:p w14:paraId="16007BE2" w14:textId="7DC136F9" w:rsidR="00B55F93" w:rsidRPr="007C1334" w:rsidRDefault="0030451A" w:rsidP="0044764A">
      <w:pPr>
        <w:spacing w:after="120" w:line="280" w:lineRule="atLeast"/>
        <w:rPr>
          <w:rFonts w:eastAsiaTheme="minorHAnsi" w:cs="Arial"/>
          <w:i/>
          <w:szCs w:val="20"/>
          <w:u w:val="single"/>
          <w:lang w:eastAsia="en-US"/>
        </w:rPr>
      </w:pPr>
      <w:r w:rsidRPr="007C1334">
        <w:rPr>
          <w:rFonts w:eastAsiaTheme="minorHAnsi" w:cs="Arial"/>
          <w:i/>
          <w:szCs w:val="20"/>
          <w:u w:val="single"/>
          <w:lang w:eastAsia="en-US"/>
        </w:rPr>
        <w:t xml:space="preserve">Pozn.: </w:t>
      </w:r>
      <w:r w:rsidR="00B55F93" w:rsidRPr="007C1334">
        <w:rPr>
          <w:rFonts w:eastAsiaTheme="minorHAnsi" w:cs="Arial"/>
          <w:i/>
          <w:szCs w:val="20"/>
          <w:u w:val="single"/>
          <w:lang w:eastAsia="en-US"/>
        </w:rPr>
        <w:t xml:space="preserve">V případě, že uchazeč předloží potvrzení Úřadu práce České republiky – krajské pobočky nebo pobočky pro hlavní město Prahu, které nebude obsahovat zadavatelem </w:t>
      </w:r>
      <w:r w:rsidR="0079678B" w:rsidRPr="007C1334">
        <w:rPr>
          <w:rFonts w:eastAsiaTheme="minorHAnsi" w:cs="Arial"/>
          <w:i/>
          <w:szCs w:val="20"/>
          <w:u w:val="single"/>
          <w:lang w:eastAsia="en-US"/>
        </w:rPr>
        <w:t xml:space="preserve">požadovaný </w:t>
      </w:r>
      <w:r w:rsidR="008444A7" w:rsidRPr="007C1334">
        <w:rPr>
          <w:rFonts w:eastAsiaTheme="minorHAnsi" w:cs="Arial"/>
          <w:i/>
          <w:szCs w:val="20"/>
          <w:u w:val="single"/>
          <w:lang w:eastAsia="en-US"/>
        </w:rPr>
        <w:t>údaj o</w:t>
      </w:r>
      <w:r w:rsidR="0079678B" w:rsidRPr="007C1334">
        <w:rPr>
          <w:rFonts w:eastAsiaTheme="minorHAnsi" w:cs="Arial"/>
          <w:i/>
          <w:szCs w:val="20"/>
          <w:u w:val="single"/>
          <w:lang w:eastAsia="en-US"/>
        </w:rPr>
        <w:t> </w:t>
      </w:r>
      <w:r w:rsidR="008444A7" w:rsidRPr="007C1334">
        <w:rPr>
          <w:rFonts w:eastAsiaTheme="minorHAnsi" w:cs="Arial"/>
          <w:i/>
          <w:szCs w:val="20"/>
          <w:u w:val="single"/>
          <w:lang w:eastAsia="en-US"/>
        </w:rPr>
        <w:t xml:space="preserve">plnění podmínky zaměstnávání více než 50 % </w:t>
      </w:r>
      <w:r w:rsidR="007C1334">
        <w:rPr>
          <w:rFonts w:eastAsiaTheme="minorHAnsi" w:cs="Arial"/>
          <w:i/>
          <w:szCs w:val="20"/>
          <w:u w:val="single"/>
          <w:lang w:eastAsia="en-US"/>
        </w:rPr>
        <w:t xml:space="preserve">osob se zdravotním postižením </w:t>
      </w:r>
      <w:r w:rsidR="008444A7" w:rsidRPr="007C1334">
        <w:rPr>
          <w:rFonts w:eastAsiaTheme="minorHAnsi" w:cs="Arial"/>
          <w:i/>
          <w:szCs w:val="20"/>
          <w:u w:val="single"/>
          <w:lang w:eastAsia="en-US"/>
        </w:rPr>
        <w:t>(</w:t>
      </w:r>
      <w:r w:rsidR="0079678B" w:rsidRPr="007C1334">
        <w:rPr>
          <w:rFonts w:eastAsiaTheme="minorHAnsi" w:cs="Arial"/>
          <w:i/>
          <w:szCs w:val="20"/>
          <w:u w:val="single"/>
          <w:lang w:eastAsia="en-US"/>
        </w:rPr>
        <w:t>ve sloupci „procento plnění“ apod.</w:t>
      </w:r>
      <w:r w:rsidR="008444A7" w:rsidRPr="007C1334">
        <w:rPr>
          <w:rFonts w:eastAsiaTheme="minorHAnsi" w:cs="Arial"/>
          <w:i/>
          <w:szCs w:val="20"/>
          <w:u w:val="single"/>
          <w:lang w:eastAsia="en-US"/>
        </w:rPr>
        <w:t xml:space="preserve">), </w:t>
      </w:r>
      <w:r w:rsidR="00B55F93" w:rsidRPr="007C1334">
        <w:rPr>
          <w:rFonts w:eastAsiaTheme="minorHAnsi" w:cs="Arial"/>
          <w:i/>
          <w:szCs w:val="20"/>
          <w:u w:val="single"/>
          <w:lang w:eastAsia="en-US"/>
        </w:rPr>
        <w:t>nabídka uc</w:t>
      </w:r>
      <w:r w:rsidR="00D3566E" w:rsidRPr="007C1334">
        <w:rPr>
          <w:rFonts w:eastAsiaTheme="minorHAnsi" w:cs="Arial"/>
          <w:i/>
          <w:szCs w:val="20"/>
          <w:u w:val="single"/>
          <w:lang w:eastAsia="en-US"/>
        </w:rPr>
        <w:t xml:space="preserve">hazeče v rámci daného dílčího </w:t>
      </w:r>
      <w:r w:rsidR="00B55F93" w:rsidRPr="007C1334">
        <w:rPr>
          <w:rFonts w:eastAsiaTheme="minorHAnsi" w:cs="Arial"/>
          <w:i/>
          <w:szCs w:val="20"/>
          <w:u w:val="single"/>
          <w:lang w:eastAsia="en-US"/>
        </w:rPr>
        <w:t>kritéria získá 0 bodů.</w:t>
      </w:r>
    </w:p>
    <w:p w14:paraId="3331EF27" w14:textId="6ADB7C69" w:rsidR="005B728C" w:rsidRPr="002E4F29" w:rsidRDefault="005B728C" w:rsidP="005B728C">
      <w:pPr>
        <w:spacing w:after="120" w:line="280" w:lineRule="atLeast"/>
        <w:rPr>
          <w:rFonts w:eastAsiaTheme="minorHAnsi" w:cs="Arial"/>
          <w:b/>
          <w:szCs w:val="20"/>
          <w:lang w:eastAsia="en-US"/>
        </w:rPr>
      </w:pPr>
      <w:r w:rsidRPr="002E4F29">
        <w:rPr>
          <w:rFonts w:eastAsiaTheme="minorHAnsi" w:cs="Arial"/>
          <w:b/>
          <w:szCs w:val="20"/>
          <w:lang w:eastAsia="en-US"/>
        </w:rPr>
        <w:t>Celkové hodnocení (A+B</w:t>
      </w:r>
      <w:r w:rsidR="002E4F29" w:rsidRPr="002E4F29">
        <w:rPr>
          <w:rFonts w:eastAsiaTheme="minorHAnsi" w:cs="Arial"/>
          <w:b/>
          <w:szCs w:val="20"/>
          <w:lang w:eastAsia="en-US"/>
        </w:rPr>
        <w:t>)</w:t>
      </w:r>
    </w:p>
    <w:p w14:paraId="23E0E022" w14:textId="5DAA77EA" w:rsidR="005B728C" w:rsidRDefault="002E4F29" w:rsidP="008D68D5">
      <w:pPr>
        <w:spacing w:before="120" w:after="60" w:line="280" w:lineRule="atLeast"/>
        <w:ind w:right="23"/>
        <w:rPr>
          <w:rFonts w:eastAsiaTheme="minorHAnsi" w:cs="Arial"/>
          <w:szCs w:val="20"/>
          <w:lang w:eastAsia="en-US"/>
        </w:rPr>
      </w:pPr>
      <w:r w:rsidRPr="002E4F29">
        <w:rPr>
          <w:rFonts w:eastAsiaTheme="minorHAnsi" w:cs="Arial"/>
          <w:szCs w:val="20"/>
          <w:lang w:eastAsia="en-US"/>
        </w:rPr>
        <w:t xml:space="preserve">Celkové hodnocení nabídek provede hodnotící komise tak, že </w:t>
      </w:r>
      <w:r w:rsidR="002D62D4">
        <w:rPr>
          <w:rFonts w:eastAsiaTheme="minorHAnsi" w:cs="Arial"/>
          <w:szCs w:val="20"/>
          <w:lang w:eastAsia="en-US"/>
        </w:rPr>
        <w:t>bodové hodnoty z</w:t>
      </w:r>
      <w:r w:rsidRPr="002E4F29">
        <w:rPr>
          <w:rFonts w:eastAsiaTheme="minorHAnsi" w:cs="Arial"/>
          <w:szCs w:val="20"/>
          <w:lang w:eastAsia="en-US"/>
        </w:rPr>
        <w:t xml:space="preserve">ískané v rámci </w:t>
      </w:r>
      <w:r w:rsidR="002D62D4">
        <w:rPr>
          <w:rFonts w:eastAsiaTheme="minorHAnsi" w:cs="Arial"/>
          <w:szCs w:val="20"/>
          <w:lang w:eastAsia="en-US"/>
        </w:rPr>
        <w:t>dílč</w:t>
      </w:r>
      <w:r w:rsidRPr="002E4F29">
        <w:rPr>
          <w:rFonts w:eastAsiaTheme="minorHAnsi" w:cs="Arial"/>
          <w:szCs w:val="20"/>
          <w:lang w:eastAsia="en-US"/>
        </w:rPr>
        <w:t xml:space="preserve">ích hodnotících kritérií A a B vynásobí </w:t>
      </w:r>
      <w:r w:rsidR="002D62D4">
        <w:rPr>
          <w:rFonts w:eastAsiaTheme="minorHAnsi" w:cs="Arial"/>
          <w:szCs w:val="20"/>
          <w:lang w:eastAsia="en-US"/>
        </w:rPr>
        <w:t xml:space="preserve">vždy </w:t>
      </w:r>
      <w:r w:rsidRPr="002E4F29">
        <w:rPr>
          <w:rFonts w:eastAsiaTheme="minorHAnsi" w:cs="Arial"/>
          <w:szCs w:val="20"/>
          <w:lang w:eastAsia="en-US"/>
        </w:rPr>
        <w:t>váhou příslušného kritéria</w:t>
      </w:r>
      <w:r w:rsidR="005B728C" w:rsidRPr="002E4F29">
        <w:rPr>
          <w:rFonts w:eastAsiaTheme="minorHAnsi" w:cs="Arial"/>
          <w:szCs w:val="20"/>
          <w:lang w:eastAsia="en-US"/>
        </w:rPr>
        <w:t xml:space="preserve"> pro každou nabídku a stanoví pořadí úspěšnosti uchazečů, přičemž jako ekonomicky nejvýhodnější bude vyhodnocena nabídka, která</w:t>
      </w:r>
      <w:r w:rsidR="004E50EF">
        <w:rPr>
          <w:rFonts w:eastAsiaTheme="minorHAnsi" w:cs="Arial"/>
          <w:szCs w:val="20"/>
          <w:lang w:eastAsia="en-US"/>
        </w:rPr>
        <w:t> </w:t>
      </w:r>
      <w:r w:rsidR="005B728C" w:rsidRPr="002E4F29">
        <w:rPr>
          <w:rFonts w:eastAsiaTheme="minorHAnsi" w:cs="Arial"/>
          <w:szCs w:val="20"/>
          <w:lang w:eastAsia="en-US"/>
        </w:rPr>
        <w:t>dosáhne nejvyšší</w:t>
      </w:r>
      <w:r w:rsidR="003739AA" w:rsidRPr="002E4F29">
        <w:rPr>
          <w:rFonts w:eastAsiaTheme="minorHAnsi" w:cs="Arial"/>
          <w:szCs w:val="20"/>
          <w:lang w:eastAsia="en-US"/>
        </w:rPr>
        <w:t xml:space="preserve"> celkové</w:t>
      </w:r>
      <w:r w:rsidR="005B728C" w:rsidRPr="002E4F29">
        <w:rPr>
          <w:rFonts w:eastAsiaTheme="minorHAnsi" w:cs="Arial"/>
          <w:szCs w:val="20"/>
          <w:lang w:eastAsia="en-US"/>
        </w:rPr>
        <w:t xml:space="preserve"> bodové hodnoty.</w:t>
      </w:r>
    </w:p>
    <w:p w14:paraId="70ED49F7" w14:textId="77777777" w:rsidR="009D04C2" w:rsidRDefault="009D04C2" w:rsidP="008D68D5">
      <w:pPr>
        <w:spacing w:before="120" w:after="60" w:line="280" w:lineRule="atLeast"/>
        <w:ind w:right="23"/>
        <w:rPr>
          <w:rFonts w:eastAsiaTheme="minorHAnsi" w:cs="Arial"/>
          <w:szCs w:val="20"/>
          <w:lang w:eastAsia="en-US"/>
        </w:rPr>
      </w:pPr>
    </w:p>
    <w:p w14:paraId="484A63ED" w14:textId="67D080BC" w:rsidR="001E52B7" w:rsidRPr="0019317E" w:rsidRDefault="00E96142" w:rsidP="00E6007A">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120" w:line="280" w:lineRule="atLeast"/>
        <w:ind w:left="539" w:hanging="539"/>
        <w:rPr>
          <w:caps/>
          <w:color w:val="FFFFFF"/>
          <w:sz w:val="22"/>
          <w:szCs w:val="22"/>
        </w:rPr>
      </w:pPr>
      <w:bookmarkStart w:id="99" w:name="_Toc448768047"/>
      <w:r w:rsidRPr="0019317E">
        <w:rPr>
          <w:caps/>
          <w:color w:val="FFFFFF"/>
          <w:sz w:val="22"/>
          <w:szCs w:val="22"/>
        </w:rPr>
        <w:t>POskytnu</w:t>
      </w:r>
      <w:r w:rsidR="00202564" w:rsidRPr="0019317E">
        <w:rPr>
          <w:caps/>
          <w:color w:val="FFFFFF"/>
          <w:sz w:val="22"/>
          <w:szCs w:val="22"/>
        </w:rPr>
        <w:t>T</w:t>
      </w:r>
      <w:r w:rsidRPr="0019317E">
        <w:rPr>
          <w:caps/>
          <w:color w:val="FFFFFF"/>
          <w:sz w:val="22"/>
          <w:szCs w:val="22"/>
        </w:rPr>
        <w:t>í jistoty</w:t>
      </w:r>
      <w:bookmarkEnd w:id="99"/>
    </w:p>
    <w:p w14:paraId="484A63EF" w14:textId="2A9FFD8C" w:rsidR="001E52B7" w:rsidRPr="009876B9" w:rsidRDefault="001E52B7" w:rsidP="00353EEF">
      <w:pPr>
        <w:widowControl w:val="0"/>
        <w:spacing w:before="120" w:after="120" w:line="276" w:lineRule="auto"/>
        <w:rPr>
          <w:rFonts w:cs="Arial"/>
          <w:szCs w:val="20"/>
        </w:rPr>
      </w:pPr>
      <w:r w:rsidRPr="00574B5F">
        <w:rPr>
          <w:rFonts w:cs="Arial"/>
          <w:szCs w:val="20"/>
        </w:rPr>
        <w:t xml:space="preserve">Zadavatel v souladu s § 67 </w:t>
      </w:r>
      <w:r w:rsidR="004C1ADD">
        <w:rPr>
          <w:rFonts w:cs="Arial"/>
          <w:szCs w:val="20"/>
        </w:rPr>
        <w:t>zákona</w:t>
      </w:r>
      <w:r w:rsidRPr="00574B5F">
        <w:rPr>
          <w:rFonts w:cs="Arial"/>
          <w:szCs w:val="20"/>
        </w:rPr>
        <w:t xml:space="preserve"> požaduje, aby uchazeči k zajištění plnění svých povinností vyplývajících z účasti v zadávacím </w:t>
      </w:r>
      <w:r w:rsidR="004C1ADD">
        <w:rPr>
          <w:rFonts w:cs="Arial"/>
          <w:szCs w:val="20"/>
        </w:rPr>
        <w:t>ř</w:t>
      </w:r>
      <w:r w:rsidR="0019317E">
        <w:rPr>
          <w:rFonts w:cs="Arial"/>
          <w:szCs w:val="20"/>
        </w:rPr>
        <w:t xml:space="preserve">ízení poskytli jistotu ve </w:t>
      </w:r>
      <w:r w:rsidR="0019317E" w:rsidRPr="00D3566E">
        <w:rPr>
          <w:rFonts w:cs="Arial"/>
          <w:szCs w:val="20"/>
          <w:shd w:val="clear" w:color="auto" w:fill="FFFFFF" w:themeFill="background1"/>
        </w:rPr>
        <w:t xml:space="preserve">výši </w:t>
      </w:r>
      <w:r w:rsidR="00D3566E" w:rsidRPr="00C64A4E">
        <w:rPr>
          <w:rFonts w:cs="Arial"/>
          <w:b/>
          <w:szCs w:val="20"/>
          <w:shd w:val="clear" w:color="auto" w:fill="FFFFFF" w:themeFill="background1"/>
        </w:rPr>
        <w:t>15</w:t>
      </w:r>
      <w:r w:rsidR="00A94A51" w:rsidRPr="00C64A4E">
        <w:rPr>
          <w:rFonts w:cs="Arial"/>
          <w:b/>
          <w:szCs w:val="20"/>
          <w:shd w:val="clear" w:color="auto" w:fill="FFFFFF" w:themeFill="background1"/>
        </w:rPr>
        <w:t>0.000</w:t>
      </w:r>
      <w:r w:rsidR="002154A1" w:rsidRPr="00D3566E">
        <w:rPr>
          <w:rFonts w:cs="Arial"/>
          <w:szCs w:val="20"/>
          <w:shd w:val="clear" w:color="auto" w:fill="FFFFFF" w:themeFill="background1"/>
        </w:rPr>
        <w:t>,</w:t>
      </w:r>
      <w:r w:rsidRPr="00D3566E">
        <w:rPr>
          <w:rFonts w:cs="Arial"/>
          <w:szCs w:val="20"/>
          <w:shd w:val="clear" w:color="auto" w:fill="FFFFFF" w:themeFill="background1"/>
        </w:rPr>
        <w:t>- Kč</w:t>
      </w:r>
      <w:r w:rsidRPr="00574B5F">
        <w:rPr>
          <w:rFonts w:cs="Arial"/>
          <w:szCs w:val="20"/>
        </w:rPr>
        <w:t>. Jistotu poskytne uchazeč formou složení peněžní částky na účet zadavatele nebo formou bankovní záruky nebo pojištění záruky.</w:t>
      </w:r>
    </w:p>
    <w:p w14:paraId="484A63F0" w14:textId="77777777" w:rsidR="001E52B7" w:rsidRPr="009876B9" w:rsidRDefault="001E52B7" w:rsidP="001E52B7">
      <w:pPr>
        <w:pStyle w:val="ZKLADN"/>
        <w:rPr>
          <w:rFonts w:ascii="Arial" w:hAnsi="Arial" w:cs="Arial"/>
          <w:sz w:val="20"/>
          <w:szCs w:val="20"/>
        </w:rPr>
      </w:pPr>
      <w:r w:rsidRPr="009876B9">
        <w:rPr>
          <w:rFonts w:ascii="Arial" w:hAnsi="Arial" w:cs="Arial"/>
          <w:sz w:val="20"/>
          <w:szCs w:val="20"/>
        </w:rPr>
        <w:t xml:space="preserve">V případě poskytnutí jistoty formou složení </w:t>
      </w:r>
      <w:r w:rsidRPr="009876B9">
        <w:rPr>
          <w:rFonts w:ascii="Arial" w:hAnsi="Arial" w:cs="Arial"/>
          <w:b/>
          <w:sz w:val="20"/>
          <w:szCs w:val="20"/>
        </w:rPr>
        <w:t>peněžní částky</w:t>
      </w:r>
      <w:r w:rsidRPr="009876B9">
        <w:rPr>
          <w:rFonts w:ascii="Arial" w:hAnsi="Arial" w:cs="Arial"/>
          <w:sz w:val="20"/>
          <w:szCs w:val="20"/>
        </w:rPr>
        <w:t xml:space="preserve"> platí níže uvedené údaje:</w:t>
      </w:r>
    </w:p>
    <w:p w14:paraId="484A63F1" w14:textId="5CF81555"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bankovní spojení:  </w:t>
      </w:r>
      <w:r w:rsidRPr="009876B9">
        <w:rPr>
          <w:rFonts w:cs="Arial"/>
          <w:szCs w:val="20"/>
        </w:rPr>
        <w:tab/>
      </w:r>
      <w:r w:rsidR="00E96142" w:rsidRPr="009876B9">
        <w:rPr>
          <w:rFonts w:cs="Arial"/>
          <w:szCs w:val="20"/>
        </w:rPr>
        <w:t>Česká národní banka, pobočka Praha, Na Příkopě 28, 11503 Praha 1</w:t>
      </w:r>
    </w:p>
    <w:p w14:paraId="484A63F2" w14:textId="34574236"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číslo účtu: </w:t>
      </w:r>
      <w:r w:rsidRPr="009876B9">
        <w:rPr>
          <w:rFonts w:cs="Arial"/>
          <w:szCs w:val="20"/>
        </w:rPr>
        <w:tab/>
      </w:r>
      <w:r w:rsidRPr="009876B9">
        <w:rPr>
          <w:rFonts w:cs="Arial"/>
          <w:szCs w:val="20"/>
        </w:rPr>
        <w:tab/>
      </w:r>
      <w:r w:rsidR="00E96142" w:rsidRPr="009876B9">
        <w:rPr>
          <w:rFonts w:cs="Arial"/>
          <w:szCs w:val="20"/>
        </w:rPr>
        <w:t>16010-2229001/710</w:t>
      </w:r>
    </w:p>
    <w:p w14:paraId="484A63F3" w14:textId="0F1E26B8"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variabilní symbol: </w:t>
      </w:r>
      <w:r w:rsidRPr="009876B9">
        <w:rPr>
          <w:rFonts w:cs="Arial"/>
          <w:szCs w:val="20"/>
        </w:rPr>
        <w:tab/>
        <w:t>IČ</w:t>
      </w:r>
      <w:r w:rsidR="0072750D" w:rsidRPr="009876B9">
        <w:rPr>
          <w:rFonts w:cs="Arial"/>
          <w:szCs w:val="20"/>
        </w:rPr>
        <w:t>O</w:t>
      </w:r>
      <w:r w:rsidRPr="009876B9">
        <w:rPr>
          <w:rFonts w:cs="Arial"/>
          <w:szCs w:val="20"/>
        </w:rPr>
        <w:t xml:space="preserve"> uchazeče</w:t>
      </w:r>
    </w:p>
    <w:p w14:paraId="484A63F4" w14:textId="4D4FD51C"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specifický symbol: </w:t>
      </w:r>
      <w:r w:rsidRPr="009876B9">
        <w:rPr>
          <w:rFonts w:cs="Arial"/>
          <w:szCs w:val="20"/>
        </w:rPr>
        <w:tab/>
        <w:t>neuvádí se</w:t>
      </w:r>
    </w:p>
    <w:p w14:paraId="484A63F5" w14:textId="26C6D1E6" w:rsidR="001E52B7" w:rsidRPr="009876B9" w:rsidRDefault="00265E36" w:rsidP="00353EEF">
      <w:pPr>
        <w:widowControl w:val="0"/>
        <w:spacing w:before="120" w:after="120" w:line="276" w:lineRule="auto"/>
        <w:rPr>
          <w:rFonts w:cs="Arial"/>
          <w:szCs w:val="20"/>
        </w:rPr>
      </w:pPr>
      <w:r>
        <w:rPr>
          <w:rFonts w:cs="Arial"/>
          <w:szCs w:val="20"/>
        </w:rPr>
        <w:lastRenderedPageBreak/>
        <w:t>J</w:t>
      </w:r>
      <w:r w:rsidR="001E52B7" w:rsidRPr="009876B9">
        <w:rPr>
          <w:rFonts w:cs="Arial"/>
          <w:szCs w:val="20"/>
        </w:rPr>
        <w:t xml:space="preserve">istota poskytnutá formou peněžní částky musí být na účet zadavatele připsána nejpozději v okamžiku skončení lhůty pro podání nabídek. Uchazeč poskytne spolu s nabídkou doklad o odepsání příslušné peněžní částky z jeho účtu ve prospěch účtu zadavatele a v nabídce uvede číslo účtu, na který mu má být jistota v </w:t>
      </w:r>
      <w:r w:rsidR="004C1ADD">
        <w:rPr>
          <w:rFonts w:cs="Arial"/>
          <w:szCs w:val="20"/>
        </w:rPr>
        <w:t>zákonem</w:t>
      </w:r>
      <w:r w:rsidR="001E52B7" w:rsidRPr="009876B9">
        <w:rPr>
          <w:rFonts w:cs="Arial"/>
          <w:szCs w:val="20"/>
        </w:rPr>
        <w:t xml:space="preserve"> stanovených případech vrácena.</w:t>
      </w:r>
    </w:p>
    <w:p w14:paraId="484A63F6" w14:textId="77777777" w:rsidR="001E52B7" w:rsidRPr="009876B9" w:rsidRDefault="001E52B7" w:rsidP="001E52B7">
      <w:pPr>
        <w:pStyle w:val="ZKLADN"/>
        <w:rPr>
          <w:rFonts w:ascii="Arial" w:hAnsi="Arial" w:cs="Arial"/>
          <w:sz w:val="20"/>
          <w:szCs w:val="20"/>
        </w:rPr>
      </w:pPr>
      <w:r w:rsidRPr="009876B9">
        <w:rPr>
          <w:rFonts w:ascii="Arial" w:hAnsi="Arial" w:cs="Arial"/>
          <w:sz w:val="20"/>
          <w:szCs w:val="20"/>
        </w:rPr>
        <w:t>Zadavateli připadne poskytnutá peněžní jistota včetně úroků zúčtovaných peněžním ústavem v případě, že uchazeč:</w:t>
      </w:r>
    </w:p>
    <w:p w14:paraId="484A63F7" w14:textId="29E7658F" w:rsidR="001E52B7" w:rsidRPr="009876B9" w:rsidRDefault="001E52B7" w:rsidP="00295994">
      <w:pPr>
        <w:pStyle w:val="Odstavecseseznamem"/>
        <w:widowControl w:val="0"/>
        <w:numPr>
          <w:ilvl w:val="0"/>
          <w:numId w:val="8"/>
        </w:numPr>
        <w:spacing w:before="120" w:after="120" w:line="276" w:lineRule="auto"/>
        <w:rPr>
          <w:rFonts w:cs="Arial"/>
          <w:szCs w:val="20"/>
        </w:rPr>
      </w:pPr>
      <w:r w:rsidRPr="009876B9">
        <w:rPr>
          <w:rFonts w:cs="Arial"/>
          <w:szCs w:val="20"/>
        </w:rPr>
        <w:t xml:space="preserve">v rozporu se </w:t>
      </w:r>
      <w:r w:rsidR="004C1ADD">
        <w:rPr>
          <w:rFonts w:cs="Arial"/>
          <w:szCs w:val="20"/>
        </w:rPr>
        <w:t xml:space="preserve">zákonem </w:t>
      </w:r>
      <w:r w:rsidRPr="009876B9">
        <w:rPr>
          <w:rFonts w:cs="Arial"/>
          <w:szCs w:val="20"/>
        </w:rPr>
        <w:t>nebo zadávacími podmínkami zrušil nebo změnil nabídku; nebo</w:t>
      </w:r>
    </w:p>
    <w:p w14:paraId="484A63F8" w14:textId="37BB5C04" w:rsidR="001E52B7" w:rsidRPr="009876B9" w:rsidRDefault="001E52B7" w:rsidP="00295994">
      <w:pPr>
        <w:pStyle w:val="Odstavecseseznamem"/>
        <w:widowControl w:val="0"/>
        <w:numPr>
          <w:ilvl w:val="0"/>
          <w:numId w:val="8"/>
        </w:numPr>
        <w:spacing w:before="120" w:after="120" w:line="276" w:lineRule="auto"/>
        <w:rPr>
          <w:rFonts w:cs="Arial"/>
          <w:szCs w:val="20"/>
        </w:rPr>
      </w:pPr>
      <w:r w:rsidRPr="009876B9">
        <w:rPr>
          <w:rFonts w:cs="Arial"/>
          <w:szCs w:val="20"/>
        </w:rPr>
        <w:t xml:space="preserve">odmítl uzavřít se zadavatelem smlouvu na plnění veřejné zakázky podle § 82 odst. 2 a 4 </w:t>
      </w:r>
      <w:r w:rsidR="004C1ADD">
        <w:rPr>
          <w:rFonts w:cs="Arial"/>
          <w:szCs w:val="20"/>
        </w:rPr>
        <w:t>zákona</w:t>
      </w:r>
      <w:r w:rsidRPr="009876B9">
        <w:rPr>
          <w:rFonts w:cs="Arial"/>
          <w:szCs w:val="20"/>
        </w:rPr>
        <w:t>; nebo</w:t>
      </w:r>
    </w:p>
    <w:p w14:paraId="2D2FF531" w14:textId="09E9A8C1" w:rsidR="004C1ADD" w:rsidRPr="002053BC" w:rsidRDefault="001E52B7" w:rsidP="00353EEF">
      <w:pPr>
        <w:pStyle w:val="Odstavecseseznamem"/>
        <w:widowControl w:val="0"/>
        <w:numPr>
          <w:ilvl w:val="0"/>
          <w:numId w:val="8"/>
        </w:numPr>
        <w:spacing w:before="120" w:after="120" w:line="276" w:lineRule="auto"/>
        <w:rPr>
          <w:rFonts w:cs="Arial"/>
          <w:szCs w:val="20"/>
        </w:rPr>
      </w:pPr>
      <w:r w:rsidRPr="009876B9">
        <w:rPr>
          <w:rFonts w:cs="Arial"/>
          <w:szCs w:val="20"/>
        </w:rPr>
        <w:t xml:space="preserve">neposkytl zadavateli řádnou součinnost k uzavření smlouvy podle § 82 odst. 4 </w:t>
      </w:r>
      <w:r w:rsidR="004C1ADD">
        <w:rPr>
          <w:rFonts w:cs="Arial"/>
          <w:szCs w:val="20"/>
        </w:rPr>
        <w:t>zákona</w:t>
      </w:r>
      <w:r w:rsidRPr="009876B9">
        <w:rPr>
          <w:rFonts w:cs="Arial"/>
          <w:szCs w:val="20"/>
        </w:rPr>
        <w:t>.</w:t>
      </w:r>
    </w:p>
    <w:p w14:paraId="484A63FA" w14:textId="1EAE2ABA" w:rsidR="001E52B7" w:rsidRPr="009876B9" w:rsidRDefault="001E52B7" w:rsidP="00353EEF">
      <w:pPr>
        <w:widowControl w:val="0"/>
        <w:spacing w:before="120" w:after="120" w:line="276" w:lineRule="auto"/>
        <w:rPr>
          <w:rFonts w:cs="Arial"/>
          <w:szCs w:val="20"/>
        </w:rPr>
      </w:pPr>
      <w:r w:rsidRPr="009876B9">
        <w:rPr>
          <w:rFonts w:cs="Arial"/>
          <w:szCs w:val="20"/>
        </w:rPr>
        <w:t xml:space="preserve">V případě poskytnutí jistoty formou </w:t>
      </w:r>
      <w:r w:rsidRPr="009876B9">
        <w:rPr>
          <w:rFonts w:cs="Arial"/>
          <w:b/>
          <w:szCs w:val="20"/>
        </w:rPr>
        <w:t>bankovní záruky</w:t>
      </w:r>
      <w:r w:rsidRPr="009876B9">
        <w:rPr>
          <w:rFonts w:cs="Arial"/>
          <w:szCs w:val="20"/>
        </w:rPr>
        <w:t xml:space="preserve"> předloží uchazeč zadavateli společně s nabídkou originál příslušné záruční listiny. Z obsahu záruční listiny musí být nepochybné, že banka poskytne zadavateli plnění až do výše zaručené částky bez odkladu a bez námitek po obdržení první výzvy zadavatele v souladu s ustanovením § 67 </w:t>
      </w:r>
      <w:r w:rsidR="004C1ADD">
        <w:rPr>
          <w:rFonts w:cs="Arial"/>
          <w:szCs w:val="20"/>
        </w:rPr>
        <w:t>zákona</w:t>
      </w:r>
      <w:r w:rsidRPr="009876B9">
        <w:rPr>
          <w:rFonts w:cs="Arial"/>
          <w:szCs w:val="20"/>
        </w:rPr>
        <w:t>, a to na základě sdělení zadavatele, že uchazeč:</w:t>
      </w:r>
    </w:p>
    <w:p w14:paraId="484A63FB" w14:textId="01AF4FE7"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v rozporu se </w:t>
      </w:r>
      <w:r w:rsidR="004C1ADD">
        <w:rPr>
          <w:rFonts w:cs="Arial"/>
          <w:szCs w:val="20"/>
        </w:rPr>
        <w:t>zákonem</w:t>
      </w:r>
      <w:r w:rsidRPr="009876B9">
        <w:rPr>
          <w:rFonts w:cs="Arial"/>
          <w:szCs w:val="20"/>
        </w:rPr>
        <w:t xml:space="preserve"> nebo zadávacími podmínkami zrušil nebo změnil nabídku; nebo</w:t>
      </w:r>
    </w:p>
    <w:p w14:paraId="484A63FC" w14:textId="34B46C90" w:rsidR="001E52B7" w:rsidRPr="009876B9" w:rsidRDefault="001E52B7" w:rsidP="004E50EF">
      <w:pPr>
        <w:numPr>
          <w:ilvl w:val="0"/>
          <w:numId w:val="7"/>
        </w:numPr>
        <w:spacing w:before="120" w:after="120" w:line="280" w:lineRule="atLeast"/>
        <w:ind w:right="-2"/>
        <w:rPr>
          <w:rFonts w:cs="Arial"/>
          <w:szCs w:val="20"/>
        </w:rPr>
      </w:pPr>
      <w:r w:rsidRPr="009876B9">
        <w:rPr>
          <w:rFonts w:cs="Arial"/>
          <w:szCs w:val="20"/>
        </w:rPr>
        <w:t xml:space="preserve">odmítl uzavřít se zadavatelem smlouvu na plnění veřejné zakázky podle § 82 odst. 2 a 4 </w:t>
      </w:r>
      <w:r w:rsidR="004C1ADD">
        <w:rPr>
          <w:rFonts w:cs="Arial"/>
          <w:szCs w:val="20"/>
        </w:rPr>
        <w:t>zákona</w:t>
      </w:r>
      <w:r w:rsidRPr="009876B9">
        <w:rPr>
          <w:rFonts w:cs="Arial"/>
          <w:szCs w:val="20"/>
        </w:rPr>
        <w:t>; nebo</w:t>
      </w:r>
    </w:p>
    <w:p w14:paraId="484A63FD" w14:textId="39620D77"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neposkytl zadavateli řádnou součinnost k uzavření smlouvy podle § 82 odst. 4 </w:t>
      </w:r>
      <w:r w:rsidR="004C1ADD">
        <w:rPr>
          <w:rFonts w:cs="Arial"/>
          <w:szCs w:val="20"/>
        </w:rPr>
        <w:t>zákona</w:t>
      </w:r>
      <w:r w:rsidRPr="009876B9">
        <w:rPr>
          <w:rFonts w:cs="Arial"/>
          <w:szCs w:val="20"/>
        </w:rPr>
        <w:t>.</w:t>
      </w:r>
    </w:p>
    <w:p w14:paraId="484A63FE" w14:textId="3F6220A6" w:rsidR="001E52B7" w:rsidRPr="009876B9" w:rsidRDefault="001E52B7" w:rsidP="00353EEF">
      <w:pPr>
        <w:widowControl w:val="0"/>
        <w:spacing w:before="120" w:after="120" w:line="276" w:lineRule="auto"/>
        <w:rPr>
          <w:rFonts w:cs="Arial"/>
          <w:szCs w:val="20"/>
        </w:rPr>
      </w:pPr>
      <w:r w:rsidRPr="009876B9">
        <w:rPr>
          <w:rFonts w:cs="Arial"/>
          <w:szCs w:val="20"/>
        </w:rPr>
        <w:t>Platnost bankovní záruky musí začínat nejpozději posledním dnem lhůty pro podání nabídky a trvat po</w:t>
      </w:r>
      <w:r w:rsidR="00992472">
        <w:rPr>
          <w:rFonts w:cs="Arial"/>
          <w:szCs w:val="20"/>
        </w:rPr>
        <w:t> </w:t>
      </w:r>
      <w:r w:rsidRPr="009876B9">
        <w:rPr>
          <w:rFonts w:cs="Arial"/>
          <w:szCs w:val="20"/>
        </w:rPr>
        <w:t>celou dobu zadávací lhůty</w:t>
      </w:r>
      <w:r w:rsidR="00CB4777">
        <w:rPr>
          <w:rFonts w:cs="Arial"/>
          <w:szCs w:val="20"/>
        </w:rPr>
        <w:t xml:space="preserve"> (viz kap. 14</w:t>
      </w:r>
      <w:r w:rsidR="004C1ADD">
        <w:rPr>
          <w:rFonts w:cs="Arial"/>
          <w:szCs w:val="20"/>
        </w:rPr>
        <w:t xml:space="preserve"> této zadávací dokumentace)</w:t>
      </w:r>
      <w:r w:rsidRPr="009876B9">
        <w:rPr>
          <w:rFonts w:cs="Arial"/>
          <w:szCs w:val="20"/>
        </w:rPr>
        <w:t>.</w:t>
      </w:r>
    </w:p>
    <w:p w14:paraId="484A63FF" w14:textId="4DB1C257" w:rsidR="001E52B7" w:rsidRPr="009876B9" w:rsidRDefault="001E52B7" w:rsidP="00265E36">
      <w:pPr>
        <w:widowControl w:val="0"/>
        <w:spacing w:before="120" w:after="120" w:line="280" w:lineRule="atLeast"/>
        <w:rPr>
          <w:rFonts w:cs="Arial"/>
          <w:szCs w:val="20"/>
        </w:rPr>
      </w:pPr>
      <w:r w:rsidRPr="009876B9">
        <w:rPr>
          <w:rFonts w:cs="Arial"/>
          <w:szCs w:val="20"/>
        </w:rPr>
        <w:t>Originál bankovní záruky bude vložen do nabídky tak, aby jej zadavatel mohl oddělit od ostatních dokumentů a vrátit uchazeči. Současně s originálem bankovní záruky uchazeč vloží do nabídky rovněž i</w:t>
      </w:r>
      <w:r w:rsidR="00992472">
        <w:rPr>
          <w:rFonts w:cs="Arial"/>
          <w:szCs w:val="20"/>
        </w:rPr>
        <w:t> </w:t>
      </w:r>
      <w:r w:rsidRPr="009876B9">
        <w:rPr>
          <w:rFonts w:cs="Arial"/>
          <w:szCs w:val="20"/>
        </w:rPr>
        <w:t>jeho kopii, která bude pevně spojena s nabídkou.</w:t>
      </w:r>
    </w:p>
    <w:p w14:paraId="484A6400" w14:textId="755E8807" w:rsidR="001E52B7" w:rsidRPr="009876B9" w:rsidRDefault="001E52B7" w:rsidP="00265E36">
      <w:pPr>
        <w:widowControl w:val="0"/>
        <w:spacing w:before="120" w:after="120" w:line="280" w:lineRule="atLeast"/>
        <w:rPr>
          <w:rFonts w:cs="Arial"/>
          <w:szCs w:val="20"/>
        </w:rPr>
      </w:pPr>
      <w:r w:rsidRPr="009876B9">
        <w:rPr>
          <w:rFonts w:cs="Arial"/>
          <w:szCs w:val="20"/>
        </w:rPr>
        <w:t xml:space="preserve">V případě poskytnutí jistoty formou </w:t>
      </w:r>
      <w:r w:rsidRPr="009876B9">
        <w:rPr>
          <w:rFonts w:cs="Arial"/>
          <w:b/>
          <w:szCs w:val="20"/>
        </w:rPr>
        <w:t>pojištění záruky</w:t>
      </w:r>
      <w:r w:rsidRPr="009876B9">
        <w:rPr>
          <w:rFonts w:cs="Arial"/>
          <w:szCs w:val="20"/>
        </w:rPr>
        <w:t xml:space="preserve"> musí být pojistná smlouva uzavřena tak, že</w:t>
      </w:r>
      <w:r w:rsidR="00992472">
        <w:rPr>
          <w:rFonts w:cs="Arial"/>
          <w:szCs w:val="20"/>
        </w:rPr>
        <w:t> </w:t>
      </w:r>
      <w:r w:rsidRPr="009876B9">
        <w:rPr>
          <w:rFonts w:cs="Arial"/>
          <w:szCs w:val="20"/>
        </w:rPr>
        <w:t>pojištěným je uchazeč a oprávněnou osobou, která má právo na pojistné plnění, je zadavatel. Pojistitel vydá pojištěnému písemné prohlášení obsahující závazek vyplatit zadavateli za podmínek stanovených v</w:t>
      </w:r>
      <w:r w:rsidR="00992472">
        <w:rPr>
          <w:rFonts w:cs="Arial"/>
          <w:szCs w:val="20"/>
        </w:rPr>
        <w:t> </w:t>
      </w:r>
      <w:r w:rsidRPr="009876B9">
        <w:rPr>
          <w:rFonts w:cs="Arial"/>
          <w:szCs w:val="20"/>
        </w:rPr>
        <w:t xml:space="preserve">§ 67 odst. 7 </w:t>
      </w:r>
      <w:r w:rsidR="004C1ADD">
        <w:rPr>
          <w:rFonts w:cs="Arial"/>
          <w:szCs w:val="20"/>
        </w:rPr>
        <w:t>zákona</w:t>
      </w:r>
      <w:r w:rsidRPr="009876B9">
        <w:rPr>
          <w:rFonts w:cs="Arial"/>
          <w:szCs w:val="20"/>
        </w:rPr>
        <w:t xml:space="preserve"> pojistné plnění.</w:t>
      </w:r>
    </w:p>
    <w:p w14:paraId="484A6401" w14:textId="6F6D2C8A" w:rsidR="001E52B7" w:rsidRDefault="001E52B7" w:rsidP="00265E36">
      <w:pPr>
        <w:widowControl w:val="0"/>
        <w:spacing w:before="120" w:after="120" w:line="280" w:lineRule="atLeast"/>
        <w:rPr>
          <w:rFonts w:cs="Arial"/>
          <w:szCs w:val="20"/>
        </w:rPr>
      </w:pPr>
      <w:r w:rsidRPr="009876B9">
        <w:rPr>
          <w:rFonts w:cs="Arial"/>
          <w:szCs w:val="20"/>
        </w:rPr>
        <w:t>Z obsahu záruční listiny musí být nepochybné, že pojišťovna poskytne zadavateli plnění až do výše požadované částky bez odkladu a bez námitek po obdržení první výzvy zadavatele v souladu s</w:t>
      </w:r>
      <w:r w:rsidR="00992472">
        <w:rPr>
          <w:rFonts w:cs="Arial"/>
          <w:szCs w:val="20"/>
        </w:rPr>
        <w:t> </w:t>
      </w:r>
      <w:r w:rsidRPr="009876B9">
        <w:rPr>
          <w:rFonts w:cs="Arial"/>
          <w:szCs w:val="20"/>
        </w:rPr>
        <w:t xml:space="preserve">ustanovením § 67 </w:t>
      </w:r>
      <w:r w:rsidR="004C1ADD">
        <w:rPr>
          <w:rFonts w:cs="Arial"/>
          <w:szCs w:val="20"/>
        </w:rPr>
        <w:t>zákona</w:t>
      </w:r>
      <w:r w:rsidRPr="009876B9">
        <w:rPr>
          <w:rFonts w:cs="Arial"/>
          <w:szCs w:val="20"/>
        </w:rPr>
        <w:t>, a to na základě sdělení zadavatele, že uchazeč:</w:t>
      </w:r>
    </w:p>
    <w:p w14:paraId="484A6402" w14:textId="2870B863"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v rozporu se</w:t>
      </w:r>
      <w:r w:rsidR="004C1ADD">
        <w:rPr>
          <w:rFonts w:cs="Arial"/>
          <w:szCs w:val="20"/>
        </w:rPr>
        <w:t xml:space="preserve"> zákonem</w:t>
      </w:r>
      <w:r w:rsidRPr="009876B9">
        <w:rPr>
          <w:rFonts w:cs="Arial"/>
          <w:szCs w:val="20"/>
        </w:rPr>
        <w:t xml:space="preserve"> nebo zadávacími podmínkami zrušil nebo změnil nabídku; nebo</w:t>
      </w:r>
    </w:p>
    <w:p w14:paraId="484A6403" w14:textId="4DDADA8C" w:rsidR="001E52B7" w:rsidRPr="009876B9" w:rsidRDefault="001E52B7" w:rsidP="004E50EF">
      <w:pPr>
        <w:numPr>
          <w:ilvl w:val="0"/>
          <w:numId w:val="7"/>
        </w:numPr>
        <w:spacing w:before="120" w:after="120" w:line="280" w:lineRule="atLeast"/>
        <w:ind w:right="-2"/>
        <w:rPr>
          <w:rFonts w:cs="Arial"/>
          <w:szCs w:val="20"/>
        </w:rPr>
      </w:pPr>
      <w:r w:rsidRPr="009876B9">
        <w:rPr>
          <w:rFonts w:cs="Arial"/>
          <w:szCs w:val="20"/>
        </w:rPr>
        <w:t xml:space="preserve">odmítl uzavřít se zadavatelem smlouvu na plnění veřejné zakázky podle § 82 odst. 2 a 4 </w:t>
      </w:r>
      <w:r w:rsidR="004C1ADD">
        <w:rPr>
          <w:rFonts w:cs="Arial"/>
          <w:szCs w:val="20"/>
        </w:rPr>
        <w:t>zákona</w:t>
      </w:r>
      <w:r w:rsidRPr="009876B9">
        <w:rPr>
          <w:rFonts w:cs="Arial"/>
          <w:szCs w:val="20"/>
        </w:rPr>
        <w:t>; nebo</w:t>
      </w:r>
    </w:p>
    <w:p w14:paraId="484A6404" w14:textId="545DA1F5"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neposkytl zadavateli řádnou součinnost k uzavření smlouvy podle § 82 odst. 4 </w:t>
      </w:r>
      <w:r w:rsidR="004C1ADD">
        <w:rPr>
          <w:rFonts w:cs="Arial"/>
          <w:szCs w:val="20"/>
        </w:rPr>
        <w:t>zákona</w:t>
      </w:r>
      <w:r w:rsidRPr="009876B9">
        <w:rPr>
          <w:rFonts w:cs="Arial"/>
          <w:szCs w:val="20"/>
        </w:rPr>
        <w:t>.</w:t>
      </w:r>
    </w:p>
    <w:p w14:paraId="484A6405" w14:textId="1A9D5968" w:rsidR="001E52B7" w:rsidRPr="009876B9" w:rsidRDefault="001E52B7" w:rsidP="00265E36">
      <w:pPr>
        <w:widowControl w:val="0"/>
        <w:spacing w:before="120" w:after="120" w:line="280" w:lineRule="atLeast"/>
        <w:rPr>
          <w:rFonts w:cs="Arial"/>
          <w:szCs w:val="20"/>
        </w:rPr>
      </w:pPr>
      <w:r w:rsidRPr="009876B9">
        <w:rPr>
          <w:rFonts w:cs="Arial"/>
          <w:szCs w:val="20"/>
        </w:rPr>
        <w:t>Platnost záruční listiny musí začínat nejpozději posledním dnem lhůty pro podání nabídek a trvat po celou dobu zadávací lhůty</w:t>
      </w:r>
      <w:r w:rsidR="00C94D2C">
        <w:rPr>
          <w:rFonts w:cs="Arial"/>
          <w:szCs w:val="20"/>
        </w:rPr>
        <w:t xml:space="preserve"> (viz kap. 14</w:t>
      </w:r>
      <w:r w:rsidR="004C1ADD">
        <w:rPr>
          <w:rFonts w:cs="Arial"/>
          <w:szCs w:val="20"/>
        </w:rPr>
        <w:t xml:space="preserve"> této zadávací dokumentace)</w:t>
      </w:r>
      <w:r w:rsidR="004C1ADD" w:rsidRPr="009876B9">
        <w:rPr>
          <w:rFonts w:cs="Arial"/>
          <w:szCs w:val="20"/>
        </w:rPr>
        <w:t>.</w:t>
      </w:r>
    </w:p>
    <w:p w14:paraId="484A6407" w14:textId="7CCCE5BE" w:rsidR="00856994" w:rsidRDefault="001E52B7" w:rsidP="00265E36">
      <w:pPr>
        <w:widowControl w:val="0"/>
        <w:spacing w:before="120" w:after="120" w:line="280" w:lineRule="atLeast"/>
        <w:rPr>
          <w:rFonts w:cs="Arial"/>
          <w:szCs w:val="20"/>
        </w:rPr>
      </w:pPr>
      <w:r w:rsidRPr="009876B9">
        <w:rPr>
          <w:rFonts w:cs="Arial"/>
          <w:szCs w:val="20"/>
        </w:rPr>
        <w:t>Originál záruční listiny bude vložen do nabídky tak, aby jej zadavatel mohl oddělit od ostatních dokumentů a vrátit uchazeči. Současně s originálem záruční listiny uchazeč vloží do nabídky rovněž i její kopii, která</w:t>
      </w:r>
      <w:r w:rsidR="00C9339C">
        <w:rPr>
          <w:rFonts w:cs="Arial"/>
          <w:szCs w:val="20"/>
        </w:rPr>
        <w:t xml:space="preserve"> bude pevně spojena s nabídkou. </w:t>
      </w:r>
      <w:r w:rsidRPr="009876B9">
        <w:rPr>
          <w:rFonts w:cs="Arial"/>
          <w:szCs w:val="20"/>
        </w:rPr>
        <w:t xml:space="preserve">Pokud uchazeč v rozporu se </w:t>
      </w:r>
      <w:r w:rsidR="004C1ADD">
        <w:rPr>
          <w:rFonts w:cs="Arial"/>
          <w:szCs w:val="20"/>
        </w:rPr>
        <w:t>zákonem</w:t>
      </w:r>
      <w:r w:rsidRPr="009876B9">
        <w:rPr>
          <w:rFonts w:cs="Arial"/>
          <w:szCs w:val="20"/>
        </w:rPr>
        <w:t xml:space="preserve"> ne</w:t>
      </w:r>
      <w:r w:rsidR="004C1ADD">
        <w:rPr>
          <w:rFonts w:cs="Arial"/>
          <w:szCs w:val="20"/>
        </w:rPr>
        <w:t>bo zadávacími podmínkami zruší nebo změní nabídku, odmítne</w:t>
      </w:r>
      <w:r w:rsidRPr="009876B9">
        <w:rPr>
          <w:rFonts w:cs="Arial"/>
          <w:szCs w:val="20"/>
        </w:rPr>
        <w:t xml:space="preserve"> uzavřít smlouvu podle § 82 odst. 2 a 4 </w:t>
      </w:r>
      <w:r w:rsidR="004C1ADD">
        <w:rPr>
          <w:rFonts w:cs="Arial"/>
          <w:szCs w:val="20"/>
        </w:rPr>
        <w:t>zákona nebo nesplní</w:t>
      </w:r>
      <w:r w:rsidRPr="009876B9">
        <w:rPr>
          <w:rFonts w:cs="Arial"/>
          <w:szCs w:val="20"/>
        </w:rPr>
        <w:t xml:space="preserve"> povinnost poskytnout zadavateli řádnou součinnost k uzavř</w:t>
      </w:r>
      <w:r w:rsidR="004C1ADD">
        <w:rPr>
          <w:rFonts w:cs="Arial"/>
          <w:szCs w:val="20"/>
        </w:rPr>
        <w:t>ení smlouvy podle § 82 odst. 4 zákona</w:t>
      </w:r>
      <w:r w:rsidRPr="009876B9">
        <w:rPr>
          <w:rFonts w:cs="Arial"/>
          <w:szCs w:val="20"/>
        </w:rPr>
        <w:t>, má zadavatel právo na plnění z bankovní záruky nebo na pojistné plnění z pojištění záruky nebo</w:t>
      </w:r>
      <w:r w:rsidR="00980BE3">
        <w:rPr>
          <w:rFonts w:cs="Arial"/>
          <w:szCs w:val="20"/>
        </w:rPr>
        <w:t> </w:t>
      </w:r>
      <w:r w:rsidRPr="009876B9">
        <w:rPr>
          <w:rFonts w:cs="Arial"/>
          <w:szCs w:val="20"/>
        </w:rPr>
        <w:t>mu připadá poskytnutá peněžní jistota včetně úroků zúčtovaných peněžním ústavem.</w:t>
      </w:r>
    </w:p>
    <w:p w14:paraId="484A6408" w14:textId="77777777" w:rsidR="00A749C4" w:rsidRPr="0019317E"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100" w:name="_Toc325988393"/>
      <w:bookmarkStart w:id="101" w:name="_Toc325988396"/>
      <w:bookmarkStart w:id="102" w:name="_Toc325988397"/>
      <w:bookmarkStart w:id="103" w:name="_Toc325988410"/>
      <w:bookmarkStart w:id="104" w:name="_Toc325988413"/>
      <w:bookmarkStart w:id="105" w:name="_Toc325988416"/>
      <w:bookmarkStart w:id="106" w:name="_Toc325988417"/>
      <w:bookmarkStart w:id="107" w:name="_Toc325988420"/>
      <w:bookmarkStart w:id="108" w:name="_Toc325988421"/>
      <w:bookmarkStart w:id="109" w:name="_Toc325988422"/>
      <w:bookmarkStart w:id="110" w:name="_Toc325988426"/>
      <w:bookmarkStart w:id="111" w:name="_Toc325988427"/>
      <w:bookmarkStart w:id="112" w:name="_Toc269749233"/>
      <w:bookmarkStart w:id="113" w:name="_Toc278564624"/>
      <w:bookmarkStart w:id="114" w:name="_Toc448768048"/>
      <w:bookmarkEnd w:id="100"/>
      <w:bookmarkEnd w:id="101"/>
      <w:bookmarkEnd w:id="102"/>
      <w:bookmarkEnd w:id="103"/>
      <w:bookmarkEnd w:id="104"/>
      <w:bookmarkEnd w:id="105"/>
      <w:bookmarkEnd w:id="106"/>
      <w:bookmarkEnd w:id="107"/>
      <w:bookmarkEnd w:id="108"/>
      <w:bookmarkEnd w:id="109"/>
      <w:bookmarkEnd w:id="110"/>
      <w:bookmarkEnd w:id="111"/>
      <w:bookmarkEnd w:id="112"/>
      <w:r w:rsidRPr="0019317E">
        <w:rPr>
          <w:caps/>
          <w:color w:val="FFFFFF"/>
          <w:sz w:val="22"/>
          <w:szCs w:val="22"/>
        </w:rPr>
        <w:lastRenderedPageBreak/>
        <w:t>Pokyny pro zpracování nabídky</w:t>
      </w:r>
      <w:bookmarkEnd w:id="113"/>
      <w:bookmarkEnd w:id="114"/>
    </w:p>
    <w:p w14:paraId="484A6409" w14:textId="2D40DED0" w:rsidR="00A749C4" w:rsidRPr="009876B9" w:rsidRDefault="00A66F21" w:rsidP="004C1ADD">
      <w:pPr>
        <w:spacing w:before="120" w:after="120" w:line="280" w:lineRule="atLeast"/>
        <w:ind w:right="-142"/>
        <w:rPr>
          <w:rFonts w:cs="Arial"/>
          <w:szCs w:val="20"/>
        </w:rPr>
      </w:pPr>
      <w:r w:rsidRPr="009876B9">
        <w:rPr>
          <w:rFonts w:cs="Arial"/>
          <w:szCs w:val="20"/>
        </w:rPr>
        <w:t>Uchazeč může podat</w:t>
      </w:r>
      <w:r w:rsidR="00377EF1" w:rsidRPr="009876B9">
        <w:rPr>
          <w:rFonts w:cs="Arial"/>
          <w:szCs w:val="20"/>
        </w:rPr>
        <w:t xml:space="preserve"> pouze</w:t>
      </w:r>
      <w:r w:rsidRPr="009876B9">
        <w:rPr>
          <w:rFonts w:cs="Arial"/>
          <w:szCs w:val="20"/>
        </w:rPr>
        <w:t xml:space="preserve"> jednu nabídku</w:t>
      </w:r>
      <w:r w:rsidR="00A749C4" w:rsidRPr="009876B9">
        <w:rPr>
          <w:rFonts w:cs="Arial"/>
          <w:szCs w:val="20"/>
        </w:rPr>
        <w:t xml:space="preserve">. </w:t>
      </w:r>
    </w:p>
    <w:p w14:paraId="484A640A" w14:textId="0D5B148C" w:rsidR="005F1393" w:rsidRPr="009876B9" w:rsidRDefault="005F1393" w:rsidP="004C1ADD">
      <w:pPr>
        <w:spacing w:before="120" w:after="120" w:line="280" w:lineRule="atLeast"/>
        <w:ind w:right="-142"/>
        <w:rPr>
          <w:rFonts w:cs="Arial"/>
          <w:szCs w:val="20"/>
        </w:rPr>
      </w:pPr>
      <w:r w:rsidRPr="009876B9">
        <w:rPr>
          <w:rFonts w:cs="Arial"/>
          <w:szCs w:val="20"/>
        </w:rPr>
        <w:t xml:space="preserve">Nabídka </w:t>
      </w:r>
      <w:r w:rsidR="004C1ADD">
        <w:rPr>
          <w:rFonts w:cs="Arial"/>
          <w:szCs w:val="20"/>
        </w:rPr>
        <w:t xml:space="preserve">musí být </w:t>
      </w:r>
      <w:r w:rsidRPr="009876B9">
        <w:rPr>
          <w:rFonts w:cs="Arial"/>
          <w:szCs w:val="20"/>
        </w:rPr>
        <w:t xml:space="preserve">zpracována </w:t>
      </w:r>
      <w:r w:rsidRPr="00EC3C20">
        <w:rPr>
          <w:rFonts w:cs="Arial"/>
          <w:szCs w:val="20"/>
        </w:rPr>
        <w:t>v českém jazyce</w:t>
      </w:r>
      <w:r w:rsidRPr="009876B9">
        <w:rPr>
          <w:rFonts w:cs="Arial"/>
          <w:szCs w:val="20"/>
        </w:rPr>
        <w:t xml:space="preserve"> (výjimku tvoří odborné názvy a údaje).</w:t>
      </w:r>
    </w:p>
    <w:p w14:paraId="484A640B" w14:textId="77777777" w:rsidR="005F1393" w:rsidRPr="009876B9" w:rsidRDefault="005F1393" w:rsidP="004C1ADD">
      <w:pPr>
        <w:spacing w:before="120" w:after="120" w:line="280" w:lineRule="atLeast"/>
        <w:ind w:right="-142"/>
        <w:rPr>
          <w:rFonts w:cs="Arial"/>
          <w:szCs w:val="20"/>
        </w:rPr>
      </w:pPr>
      <w:r w:rsidRPr="009876B9">
        <w:rPr>
          <w:rFonts w:cs="Arial"/>
          <w:szCs w:val="20"/>
        </w:rPr>
        <w:t xml:space="preserve">Nabídka nebude obsahovat přepisy a opravy, které by mohly zadavatele uvést v omyl. </w:t>
      </w:r>
    </w:p>
    <w:p w14:paraId="484A640C" w14:textId="31B8760D" w:rsidR="005F1393" w:rsidRPr="009876B9" w:rsidRDefault="005F1393" w:rsidP="003739AA">
      <w:pPr>
        <w:spacing w:before="120" w:after="120" w:line="280" w:lineRule="atLeast"/>
        <w:ind w:right="-2"/>
        <w:rPr>
          <w:rFonts w:cs="Arial"/>
          <w:szCs w:val="20"/>
        </w:rPr>
      </w:pPr>
      <w:r w:rsidRPr="009876B9">
        <w:rPr>
          <w:rFonts w:cs="Arial"/>
          <w:szCs w:val="20"/>
        </w:rPr>
        <w:t xml:space="preserve">Uchazeč použije </w:t>
      </w:r>
      <w:r w:rsidR="006B0494">
        <w:rPr>
          <w:rFonts w:cs="Arial"/>
          <w:szCs w:val="20"/>
        </w:rPr>
        <w:t xml:space="preserve">zadavatelem doporučené </w:t>
      </w:r>
      <w:r w:rsidRPr="009876B9">
        <w:rPr>
          <w:rFonts w:cs="Arial"/>
          <w:szCs w:val="20"/>
        </w:rPr>
        <w:t>pořadí dokumentů specifikované v následujících bodech těchto pokynů pro zpracování nabídky:</w:t>
      </w:r>
    </w:p>
    <w:p w14:paraId="484A640D" w14:textId="7541585F" w:rsidR="005F1393" w:rsidRPr="009876B9" w:rsidRDefault="005F1393" w:rsidP="003739AA">
      <w:pPr>
        <w:numPr>
          <w:ilvl w:val="1"/>
          <w:numId w:val="7"/>
        </w:numPr>
        <w:tabs>
          <w:tab w:val="clear" w:pos="1440"/>
          <w:tab w:val="num" w:pos="851"/>
        </w:tabs>
        <w:spacing w:before="120" w:after="120" w:line="280" w:lineRule="atLeast"/>
        <w:ind w:left="851" w:right="-2" w:hanging="567"/>
        <w:rPr>
          <w:rFonts w:cs="Arial"/>
          <w:bCs/>
          <w:szCs w:val="20"/>
        </w:rPr>
      </w:pPr>
      <w:r w:rsidRPr="009876B9">
        <w:rPr>
          <w:rFonts w:cs="Arial"/>
          <w:b/>
          <w:bCs/>
          <w:szCs w:val="20"/>
        </w:rPr>
        <w:t>Krycí list nabídky</w:t>
      </w:r>
      <w:r w:rsidRPr="009876B9">
        <w:rPr>
          <w:rFonts w:cs="Arial"/>
          <w:bCs/>
          <w:szCs w:val="20"/>
        </w:rPr>
        <w:t>. Pro sestavení krycího listu</w:t>
      </w:r>
      <w:r w:rsidR="004C1ADD">
        <w:rPr>
          <w:rFonts w:cs="Arial"/>
          <w:bCs/>
          <w:szCs w:val="20"/>
        </w:rPr>
        <w:t xml:space="preserve"> nabídky uchazeč použije </w:t>
      </w:r>
      <w:r w:rsidR="0019317E">
        <w:rPr>
          <w:rFonts w:cs="Arial"/>
          <w:bCs/>
          <w:szCs w:val="20"/>
          <w:u w:val="single"/>
        </w:rPr>
        <w:t>Přílohu č. 3</w:t>
      </w:r>
      <w:r w:rsidR="004C1ADD">
        <w:rPr>
          <w:rFonts w:cs="Arial"/>
          <w:bCs/>
          <w:szCs w:val="20"/>
        </w:rPr>
        <w:t xml:space="preserve"> této zadávací dokumentace</w:t>
      </w:r>
      <w:r w:rsidRPr="009876B9">
        <w:rPr>
          <w:rFonts w:cs="Arial"/>
          <w:bCs/>
          <w:szCs w:val="20"/>
        </w:rPr>
        <w:t xml:space="preserve"> – </w:t>
      </w:r>
      <w:r w:rsidRPr="004C1ADD">
        <w:rPr>
          <w:rFonts w:cs="Arial"/>
          <w:bCs/>
          <w:i/>
          <w:szCs w:val="20"/>
        </w:rPr>
        <w:t>Krycí list nabídky</w:t>
      </w:r>
      <w:r w:rsidRPr="009876B9">
        <w:rPr>
          <w:rFonts w:cs="Arial"/>
          <w:bCs/>
          <w:szCs w:val="20"/>
        </w:rPr>
        <w:t>.</w:t>
      </w:r>
      <w:r w:rsidRPr="009876B9">
        <w:rPr>
          <w:rFonts w:cs="Arial"/>
          <w:szCs w:val="20"/>
        </w:rPr>
        <w:t xml:space="preserve"> V případě podání společné nabídky dle § 69 odst. 4 </w:t>
      </w:r>
      <w:r w:rsidR="004C1ADD">
        <w:rPr>
          <w:rFonts w:cs="Arial"/>
          <w:szCs w:val="20"/>
        </w:rPr>
        <w:t>zákona</w:t>
      </w:r>
      <w:r w:rsidRPr="009876B9">
        <w:rPr>
          <w:rFonts w:cs="Arial"/>
          <w:szCs w:val="20"/>
        </w:rPr>
        <w:t xml:space="preserve"> pak budou v krycím listu</w:t>
      </w:r>
      <w:r w:rsidR="004C1ADD">
        <w:rPr>
          <w:rFonts w:cs="Arial"/>
          <w:szCs w:val="20"/>
        </w:rPr>
        <w:t xml:space="preserve"> nabídky</w:t>
      </w:r>
      <w:r w:rsidRPr="009876B9">
        <w:rPr>
          <w:rFonts w:cs="Arial"/>
          <w:szCs w:val="20"/>
        </w:rPr>
        <w:t xml:space="preserve"> uvedeni všichni dodavatelé podávající společnou nabídku.</w:t>
      </w:r>
    </w:p>
    <w:p w14:paraId="484A640E" w14:textId="77777777" w:rsidR="005F1393" w:rsidRPr="009876B9" w:rsidRDefault="005F1393" w:rsidP="003739AA">
      <w:pPr>
        <w:numPr>
          <w:ilvl w:val="1"/>
          <w:numId w:val="7"/>
        </w:numPr>
        <w:tabs>
          <w:tab w:val="clear" w:pos="1440"/>
          <w:tab w:val="num" w:pos="851"/>
        </w:tabs>
        <w:spacing w:before="120" w:after="120" w:line="280" w:lineRule="atLeast"/>
        <w:ind w:left="851" w:right="-2" w:hanging="567"/>
        <w:rPr>
          <w:rFonts w:cs="Arial"/>
          <w:szCs w:val="20"/>
        </w:rPr>
      </w:pPr>
      <w:r w:rsidRPr="009876B9">
        <w:rPr>
          <w:rFonts w:cs="Arial"/>
          <w:b/>
          <w:bCs/>
          <w:szCs w:val="20"/>
        </w:rPr>
        <w:t>Obsah nabídky</w:t>
      </w:r>
      <w:r w:rsidRPr="009876B9">
        <w:rPr>
          <w:rFonts w:cs="Arial"/>
          <w:bCs/>
          <w:szCs w:val="20"/>
        </w:rPr>
        <w:t>.</w:t>
      </w:r>
      <w:r w:rsidRPr="009876B9">
        <w:rPr>
          <w:rFonts w:cs="Arial"/>
          <w:szCs w:val="20"/>
        </w:rPr>
        <w:t xml:space="preserve"> Nabídka bude opatřena obsahem s uvedením čísel stránek u jednotlivých oddílů (kapitol).</w:t>
      </w:r>
    </w:p>
    <w:p w14:paraId="484A6410" w14:textId="6C5120F5" w:rsidR="005F1393" w:rsidRPr="004C1ADD" w:rsidRDefault="005F1393" w:rsidP="003739AA">
      <w:pPr>
        <w:pStyle w:val="Odstavecseseznamem"/>
        <w:numPr>
          <w:ilvl w:val="1"/>
          <w:numId w:val="7"/>
        </w:numPr>
        <w:tabs>
          <w:tab w:val="clear" w:pos="1440"/>
          <w:tab w:val="num" w:pos="851"/>
        </w:tabs>
        <w:spacing w:before="120" w:after="120" w:line="280" w:lineRule="atLeast"/>
        <w:ind w:left="851" w:right="-2" w:hanging="567"/>
        <w:rPr>
          <w:rFonts w:cs="Arial"/>
          <w:bCs/>
          <w:szCs w:val="20"/>
        </w:rPr>
      </w:pPr>
      <w:r w:rsidRPr="004C1ADD">
        <w:rPr>
          <w:rFonts w:cs="Arial"/>
          <w:b/>
          <w:bCs/>
          <w:szCs w:val="20"/>
        </w:rPr>
        <w:t>Dokumenty dle § 68 odst. 3</w:t>
      </w:r>
      <w:r w:rsidR="004C1ADD">
        <w:rPr>
          <w:rFonts w:cs="Arial"/>
          <w:b/>
          <w:bCs/>
          <w:szCs w:val="20"/>
        </w:rPr>
        <w:t xml:space="preserve"> zákona</w:t>
      </w:r>
      <w:r w:rsidRPr="004C1ADD">
        <w:rPr>
          <w:rFonts w:cs="Arial"/>
          <w:b/>
          <w:bCs/>
          <w:szCs w:val="20"/>
        </w:rPr>
        <w:t xml:space="preserve">. </w:t>
      </w:r>
      <w:r w:rsidRPr="004C1ADD">
        <w:rPr>
          <w:rFonts w:cs="Arial"/>
          <w:bCs/>
          <w:szCs w:val="20"/>
        </w:rPr>
        <w:t>Uchazeč je opr</w:t>
      </w:r>
      <w:r w:rsidR="004C1ADD">
        <w:rPr>
          <w:rFonts w:cs="Arial"/>
          <w:bCs/>
          <w:szCs w:val="20"/>
        </w:rPr>
        <w:t xml:space="preserve">ávněn využít vzor, který tvoří </w:t>
      </w:r>
      <w:r w:rsidR="002053BC">
        <w:rPr>
          <w:rFonts w:cs="Arial"/>
          <w:bCs/>
          <w:szCs w:val="20"/>
          <w:u w:val="single"/>
        </w:rPr>
        <w:t>Přílohu č. 4</w:t>
      </w:r>
      <w:r w:rsidRPr="004C1ADD">
        <w:rPr>
          <w:rFonts w:cs="Arial"/>
          <w:bCs/>
          <w:szCs w:val="20"/>
        </w:rPr>
        <w:t xml:space="preserve"> této zadávací dokumentace</w:t>
      </w:r>
      <w:r w:rsidR="004C1ADD">
        <w:rPr>
          <w:rFonts w:cs="Arial"/>
          <w:bCs/>
          <w:szCs w:val="20"/>
        </w:rPr>
        <w:t xml:space="preserve"> - </w:t>
      </w:r>
      <w:r w:rsidR="004C1ADD" w:rsidRPr="004C1ADD">
        <w:rPr>
          <w:rFonts w:cs="Arial"/>
          <w:bCs/>
          <w:i/>
          <w:iCs/>
          <w:szCs w:val="20"/>
        </w:rPr>
        <w:t>Vzor</w:t>
      </w:r>
      <w:r w:rsidR="009F4760">
        <w:rPr>
          <w:rFonts w:cs="Arial"/>
          <w:bCs/>
          <w:i/>
          <w:iCs/>
          <w:szCs w:val="20"/>
        </w:rPr>
        <w:t>ové čestné</w:t>
      </w:r>
      <w:r w:rsidR="004C1ADD" w:rsidRPr="004C1ADD">
        <w:rPr>
          <w:rFonts w:cs="Arial"/>
          <w:bCs/>
          <w:i/>
          <w:iCs/>
          <w:szCs w:val="20"/>
        </w:rPr>
        <w:t xml:space="preserve"> prohlášení dle § 68 odst. 3 zákona</w:t>
      </w:r>
      <w:r w:rsidRPr="004C1ADD">
        <w:rPr>
          <w:rFonts w:cs="Arial"/>
          <w:bCs/>
          <w:szCs w:val="20"/>
        </w:rPr>
        <w:t>.</w:t>
      </w:r>
    </w:p>
    <w:p w14:paraId="6B9E1AB2" w14:textId="297786FB" w:rsidR="004C1ADD" w:rsidRDefault="005F1393" w:rsidP="002053BC">
      <w:pPr>
        <w:pStyle w:val="Odstavecseseznamem"/>
        <w:numPr>
          <w:ilvl w:val="0"/>
          <w:numId w:val="10"/>
        </w:numPr>
        <w:spacing w:before="120" w:after="120" w:line="280" w:lineRule="atLeast"/>
        <w:ind w:left="1276" w:right="-2" w:hanging="425"/>
        <w:rPr>
          <w:rFonts w:cs="Arial"/>
          <w:bCs/>
          <w:szCs w:val="20"/>
        </w:rPr>
      </w:pPr>
      <w:r w:rsidRPr="004C1ADD">
        <w:rPr>
          <w:rFonts w:cs="Arial"/>
          <w:bCs/>
          <w:szCs w:val="20"/>
        </w:rPr>
        <w:t>Seznam statutárních orgánů nebo členů statutárních orgánů, kteří v posledních 3 letech od</w:t>
      </w:r>
      <w:r w:rsidR="003739AA">
        <w:rPr>
          <w:rFonts w:cs="Arial"/>
          <w:bCs/>
          <w:szCs w:val="20"/>
        </w:rPr>
        <w:t> </w:t>
      </w:r>
      <w:r w:rsidRPr="004C1ADD">
        <w:rPr>
          <w:rFonts w:cs="Arial"/>
          <w:bCs/>
          <w:szCs w:val="20"/>
        </w:rPr>
        <w:t>konce lhůty pro podání nabídek byli v pracovněprávním, funkčním či</w:t>
      </w:r>
      <w:r w:rsidR="00992472" w:rsidRPr="004C1ADD">
        <w:rPr>
          <w:rFonts w:cs="Arial"/>
          <w:bCs/>
          <w:szCs w:val="20"/>
        </w:rPr>
        <w:t> </w:t>
      </w:r>
      <w:r w:rsidR="004C1ADD">
        <w:rPr>
          <w:rFonts w:cs="Arial"/>
          <w:bCs/>
          <w:szCs w:val="20"/>
        </w:rPr>
        <w:t>obdobném poměru u</w:t>
      </w:r>
      <w:r w:rsidR="003739AA">
        <w:rPr>
          <w:rFonts w:cs="Arial"/>
          <w:bCs/>
          <w:szCs w:val="20"/>
        </w:rPr>
        <w:t> </w:t>
      </w:r>
      <w:r w:rsidR="004C1ADD">
        <w:rPr>
          <w:rFonts w:cs="Arial"/>
          <w:bCs/>
          <w:szCs w:val="20"/>
        </w:rPr>
        <w:t>zadavatele.</w:t>
      </w:r>
    </w:p>
    <w:p w14:paraId="6DBB81AC" w14:textId="77777777" w:rsidR="004C1ADD" w:rsidRDefault="005F1393" w:rsidP="002053BC">
      <w:pPr>
        <w:pStyle w:val="Odstavecseseznamem"/>
        <w:numPr>
          <w:ilvl w:val="0"/>
          <w:numId w:val="10"/>
        </w:numPr>
        <w:spacing w:before="120" w:after="120" w:line="280" w:lineRule="atLeast"/>
        <w:ind w:left="1276" w:right="-2" w:hanging="425"/>
        <w:rPr>
          <w:rFonts w:cs="Arial"/>
          <w:bCs/>
          <w:szCs w:val="20"/>
        </w:rPr>
      </w:pPr>
      <w:r w:rsidRPr="004C1ADD">
        <w:rPr>
          <w:rFonts w:cs="Arial"/>
          <w:bCs/>
          <w:szCs w:val="20"/>
        </w:rPr>
        <w:t>Má-li dodavatel formu akciové společnosti, seznam vlastníků akcií, jejichž souhrnná jmenovitá hodnota přesahuje 10 % základního kapitálu, vyhotovený ve</w:t>
      </w:r>
      <w:r w:rsidR="00992472" w:rsidRPr="004C1ADD">
        <w:rPr>
          <w:rFonts w:cs="Arial"/>
          <w:bCs/>
          <w:szCs w:val="20"/>
        </w:rPr>
        <w:t> </w:t>
      </w:r>
      <w:r w:rsidRPr="004C1ADD">
        <w:rPr>
          <w:rFonts w:cs="Arial"/>
          <w:bCs/>
          <w:szCs w:val="20"/>
        </w:rPr>
        <w:t>lhůtě pro podání nabídek.</w:t>
      </w:r>
    </w:p>
    <w:p w14:paraId="484A6413" w14:textId="4D6A8E19" w:rsidR="005F1393" w:rsidRPr="004C1ADD" w:rsidRDefault="005F1393" w:rsidP="002053BC">
      <w:pPr>
        <w:pStyle w:val="Odstavecseseznamem"/>
        <w:numPr>
          <w:ilvl w:val="0"/>
          <w:numId w:val="10"/>
        </w:numPr>
        <w:spacing w:before="120" w:after="120" w:line="280" w:lineRule="atLeast"/>
        <w:ind w:left="1276" w:right="-2" w:hanging="425"/>
        <w:rPr>
          <w:rFonts w:cs="Arial"/>
          <w:bCs/>
          <w:szCs w:val="20"/>
        </w:rPr>
      </w:pPr>
      <w:r w:rsidRPr="004C1ADD">
        <w:rPr>
          <w:rFonts w:cs="Arial"/>
          <w:bCs/>
          <w:szCs w:val="20"/>
        </w:rPr>
        <w:t>Prohlášení uchazeče o tom, že neuzavřel a neuzavře zakázanou dohodu podle zvláštního právního předpisu (tj. zákona č. 143/2001 Sb., o ochraně hospodářské soutěže a o změně některých zákonů, ve znění pozdějších předpisů) v souvislosti se zadávanou veřejnou zakázkou.</w:t>
      </w:r>
    </w:p>
    <w:p w14:paraId="74E1D89C" w14:textId="510C4D7A" w:rsidR="00C55B36" w:rsidRPr="00D3566E" w:rsidRDefault="00865EB5" w:rsidP="003739AA">
      <w:pPr>
        <w:numPr>
          <w:ilvl w:val="1"/>
          <w:numId w:val="7"/>
        </w:numPr>
        <w:tabs>
          <w:tab w:val="clear" w:pos="1440"/>
          <w:tab w:val="num" w:pos="851"/>
        </w:tabs>
        <w:spacing w:before="120" w:after="120" w:line="280" w:lineRule="atLeast"/>
        <w:ind w:left="851" w:right="-2" w:hanging="567"/>
        <w:rPr>
          <w:rFonts w:cs="Arial"/>
          <w:b/>
          <w:bCs/>
          <w:szCs w:val="20"/>
        </w:rPr>
      </w:pPr>
      <w:r w:rsidRPr="0019317E">
        <w:rPr>
          <w:rFonts w:cs="Arial"/>
          <w:b/>
          <w:bCs/>
          <w:szCs w:val="20"/>
        </w:rPr>
        <w:t>Doklad o poskytnutí jistoty</w:t>
      </w:r>
      <w:r w:rsidR="004C1ADD" w:rsidRPr="0019317E">
        <w:rPr>
          <w:rFonts w:cs="Arial"/>
          <w:b/>
          <w:bCs/>
          <w:szCs w:val="20"/>
        </w:rPr>
        <w:t xml:space="preserve"> </w:t>
      </w:r>
      <w:r w:rsidR="00D3566E">
        <w:rPr>
          <w:rFonts w:cs="Arial"/>
          <w:bCs/>
          <w:szCs w:val="20"/>
        </w:rPr>
        <w:t>(viz kap. 8</w:t>
      </w:r>
      <w:r w:rsidR="004C1ADD" w:rsidRPr="0019317E">
        <w:rPr>
          <w:rFonts w:cs="Arial"/>
          <w:bCs/>
          <w:szCs w:val="20"/>
        </w:rPr>
        <w:t xml:space="preserve"> této zadávací dokumentace).</w:t>
      </w:r>
    </w:p>
    <w:p w14:paraId="60051144" w14:textId="68F84FAA" w:rsidR="00D3566E" w:rsidRPr="00D3566E" w:rsidRDefault="00D3566E" w:rsidP="00D3566E">
      <w:pPr>
        <w:pStyle w:val="Odstavecseseznamem"/>
        <w:numPr>
          <w:ilvl w:val="1"/>
          <w:numId w:val="7"/>
        </w:numPr>
        <w:tabs>
          <w:tab w:val="clear" w:pos="1440"/>
          <w:tab w:val="num" w:pos="851"/>
        </w:tabs>
        <w:spacing w:before="120" w:after="120" w:line="280" w:lineRule="atLeast"/>
        <w:ind w:left="851" w:right="-2" w:hanging="567"/>
        <w:rPr>
          <w:rFonts w:cs="Arial"/>
          <w:bCs/>
          <w:szCs w:val="20"/>
        </w:rPr>
      </w:pPr>
      <w:r>
        <w:rPr>
          <w:rFonts w:cs="Arial"/>
          <w:b/>
          <w:bCs/>
          <w:szCs w:val="20"/>
        </w:rPr>
        <w:t xml:space="preserve">Seznam subdodavatelů. </w:t>
      </w:r>
      <w:r w:rsidRPr="004C1ADD">
        <w:rPr>
          <w:rFonts w:cs="Arial"/>
          <w:bCs/>
          <w:szCs w:val="20"/>
        </w:rPr>
        <w:t>Uchazeč je opr</w:t>
      </w:r>
      <w:r>
        <w:rPr>
          <w:rFonts w:cs="Arial"/>
          <w:bCs/>
          <w:szCs w:val="20"/>
        </w:rPr>
        <w:t xml:space="preserve">ávněn využít vzor, který tvoří </w:t>
      </w:r>
      <w:r>
        <w:rPr>
          <w:rFonts w:cs="Arial"/>
          <w:bCs/>
          <w:szCs w:val="20"/>
          <w:u w:val="single"/>
        </w:rPr>
        <w:t>Přílohu č. 6</w:t>
      </w:r>
      <w:r w:rsidRPr="004C1ADD">
        <w:rPr>
          <w:rFonts w:cs="Arial"/>
          <w:bCs/>
          <w:szCs w:val="20"/>
        </w:rPr>
        <w:t xml:space="preserve"> této zadávací dokumentace</w:t>
      </w:r>
      <w:r>
        <w:rPr>
          <w:rFonts w:cs="Arial"/>
          <w:bCs/>
          <w:szCs w:val="20"/>
        </w:rPr>
        <w:t xml:space="preserve"> – </w:t>
      </w:r>
      <w:r w:rsidRPr="004C1ADD">
        <w:rPr>
          <w:rFonts w:cs="Arial"/>
          <w:bCs/>
          <w:i/>
          <w:iCs/>
          <w:szCs w:val="20"/>
        </w:rPr>
        <w:t>Vzor</w:t>
      </w:r>
      <w:r>
        <w:rPr>
          <w:rFonts w:cs="Arial"/>
          <w:bCs/>
          <w:i/>
          <w:iCs/>
          <w:szCs w:val="20"/>
        </w:rPr>
        <w:t>ový seznam subdodavatelů</w:t>
      </w:r>
      <w:r w:rsidRPr="004C1ADD">
        <w:rPr>
          <w:rFonts w:cs="Arial"/>
          <w:bCs/>
          <w:szCs w:val="20"/>
        </w:rPr>
        <w:t>.</w:t>
      </w:r>
    </w:p>
    <w:p w14:paraId="0B7AF909" w14:textId="645A2003" w:rsidR="00921327" w:rsidRDefault="005F1393" w:rsidP="003739AA">
      <w:pPr>
        <w:numPr>
          <w:ilvl w:val="1"/>
          <w:numId w:val="7"/>
        </w:numPr>
        <w:tabs>
          <w:tab w:val="clear" w:pos="1440"/>
          <w:tab w:val="num" w:pos="851"/>
        </w:tabs>
        <w:spacing w:before="120" w:after="120" w:line="280" w:lineRule="atLeast"/>
        <w:ind w:left="851" w:right="-2" w:hanging="567"/>
        <w:rPr>
          <w:rFonts w:cs="Arial"/>
          <w:bCs/>
          <w:szCs w:val="20"/>
        </w:rPr>
      </w:pPr>
      <w:r w:rsidRPr="009876B9">
        <w:rPr>
          <w:rFonts w:cs="Arial"/>
          <w:b/>
          <w:bCs/>
          <w:szCs w:val="20"/>
        </w:rPr>
        <w:t xml:space="preserve">Návrh </w:t>
      </w:r>
      <w:r w:rsidR="00574B5F">
        <w:rPr>
          <w:rFonts w:cs="Arial"/>
          <w:b/>
          <w:bCs/>
          <w:szCs w:val="20"/>
        </w:rPr>
        <w:t>s</w:t>
      </w:r>
      <w:r w:rsidRPr="009876B9">
        <w:rPr>
          <w:rFonts w:cs="Arial"/>
          <w:b/>
          <w:bCs/>
          <w:szCs w:val="20"/>
        </w:rPr>
        <w:t xml:space="preserve">mlouvy </w:t>
      </w:r>
      <w:r w:rsidRPr="009876B9">
        <w:rPr>
          <w:rFonts w:cs="Arial"/>
          <w:bCs/>
          <w:szCs w:val="20"/>
        </w:rPr>
        <w:t xml:space="preserve">podepsaný osobou oprávněnou </w:t>
      </w:r>
      <w:r w:rsidR="002A67A1" w:rsidRPr="00921327">
        <w:rPr>
          <w:rFonts w:cs="Arial"/>
          <w:szCs w:val="20"/>
        </w:rPr>
        <w:t xml:space="preserve">zastupovat </w:t>
      </w:r>
      <w:r w:rsidRPr="00921327">
        <w:rPr>
          <w:rFonts w:cs="Arial"/>
          <w:bCs/>
          <w:szCs w:val="20"/>
        </w:rPr>
        <w:t>uchazeče</w:t>
      </w:r>
      <w:r w:rsidRPr="009876B9">
        <w:rPr>
          <w:rFonts w:cs="Arial"/>
          <w:bCs/>
          <w:szCs w:val="20"/>
        </w:rPr>
        <w:t xml:space="preserve">, k čemuž uchazeč </w:t>
      </w:r>
      <w:r w:rsidR="00921327">
        <w:rPr>
          <w:rFonts w:cs="Arial"/>
          <w:bCs/>
          <w:szCs w:val="20"/>
        </w:rPr>
        <w:t xml:space="preserve">závazně využije </w:t>
      </w:r>
      <w:r w:rsidR="0019317E">
        <w:rPr>
          <w:rFonts w:cs="Arial"/>
          <w:bCs/>
          <w:szCs w:val="20"/>
          <w:u w:val="single"/>
        </w:rPr>
        <w:t>Přílohu č. 2</w:t>
      </w:r>
      <w:r w:rsidR="00921327" w:rsidRPr="00921327">
        <w:rPr>
          <w:rFonts w:cs="Arial"/>
          <w:bCs/>
          <w:szCs w:val="20"/>
        </w:rPr>
        <w:t xml:space="preserve"> této zadávací dokumentace</w:t>
      </w:r>
      <w:r w:rsidR="00574B5F" w:rsidRPr="00921327">
        <w:rPr>
          <w:rFonts w:cs="Arial"/>
          <w:bCs/>
          <w:szCs w:val="20"/>
        </w:rPr>
        <w:t xml:space="preserve"> </w:t>
      </w:r>
      <w:r w:rsidR="00921327">
        <w:rPr>
          <w:rFonts w:cs="Arial"/>
          <w:bCs/>
          <w:szCs w:val="20"/>
        </w:rPr>
        <w:t>–</w:t>
      </w:r>
      <w:r w:rsidR="00921327">
        <w:rPr>
          <w:rFonts w:cs="Arial"/>
          <w:bCs/>
          <w:i/>
          <w:szCs w:val="20"/>
        </w:rPr>
        <w:t xml:space="preserve"> Návrh </w:t>
      </w:r>
      <w:r w:rsidR="00574B5F" w:rsidRPr="00921327">
        <w:rPr>
          <w:rFonts w:cs="Arial"/>
          <w:bCs/>
          <w:i/>
          <w:szCs w:val="20"/>
        </w:rPr>
        <w:t>s</w:t>
      </w:r>
      <w:r w:rsidRPr="00921327">
        <w:rPr>
          <w:rFonts w:cs="Arial"/>
          <w:bCs/>
          <w:i/>
          <w:szCs w:val="20"/>
        </w:rPr>
        <w:t>mlouvy</w:t>
      </w:r>
      <w:r w:rsidR="00921327">
        <w:rPr>
          <w:rFonts w:cs="Arial"/>
          <w:bCs/>
          <w:i/>
          <w:szCs w:val="20"/>
        </w:rPr>
        <w:t xml:space="preserve"> (závazný vzor)</w:t>
      </w:r>
      <w:r w:rsidRPr="00921327">
        <w:rPr>
          <w:rFonts w:cs="Arial"/>
          <w:bCs/>
          <w:i/>
          <w:szCs w:val="20"/>
        </w:rPr>
        <w:t>.</w:t>
      </w:r>
      <w:r w:rsidRPr="009876B9">
        <w:rPr>
          <w:rFonts w:cs="Arial"/>
          <w:bCs/>
          <w:szCs w:val="20"/>
        </w:rPr>
        <w:t xml:space="preserve"> </w:t>
      </w:r>
    </w:p>
    <w:p w14:paraId="484A6416" w14:textId="019C6752" w:rsidR="005F1393" w:rsidRPr="009876B9" w:rsidRDefault="005F1393" w:rsidP="003739AA">
      <w:pPr>
        <w:spacing w:before="120" w:after="120" w:line="280" w:lineRule="atLeast"/>
        <w:ind w:left="851" w:right="-2"/>
        <w:rPr>
          <w:rFonts w:cs="Arial"/>
          <w:bCs/>
          <w:szCs w:val="20"/>
        </w:rPr>
      </w:pPr>
      <w:r w:rsidRPr="009876B9">
        <w:rPr>
          <w:rFonts w:cs="Arial"/>
          <w:szCs w:val="20"/>
        </w:rPr>
        <w:t xml:space="preserve">V případě podání společné nabídky dle § 69 odst. 4 </w:t>
      </w:r>
      <w:r w:rsidR="00921327">
        <w:rPr>
          <w:rFonts w:cs="Arial"/>
          <w:szCs w:val="20"/>
        </w:rPr>
        <w:t>zákona</w:t>
      </w:r>
      <w:r w:rsidRPr="009876B9">
        <w:rPr>
          <w:rFonts w:cs="Arial"/>
          <w:szCs w:val="20"/>
        </w:rPr>
        <w:t xml:space="preserve"> budou účastníky </w:t>
      </w:r>
      <w:r w:rsidR="00574B5F">
        <w:rPr>
          <w:rFonts w:cs="Arial"/>
          <w:szCs w:val="20"/>
        </w:rPr>
        <w:t>s</w:t>
      </w:r>
      <w:r w:rsidRPr="009876B9">
        <w:rPr>
          <w:rFonts w:cs="Arial"/>
          <w:szCs w:val="20"/>
        </w:rPr>
        <w:t>mlouvy se zadavatelem na straně uchazeče všichni dodavatelé podávající společnou nabídku.</w:t>
      </w:r>
    </w:p>
    <w:p w14:paraId="484A6417" w14:textId="501E6950" w:rsidR="005F1393" w:rsidRDefault="005F1393" w:rsidP="009F4760">
      <w:pPr>
        <w:spacing w:before="120" w:after="120" w:line="280" w:lineRule="atLeast"/>
        <w:ind w:left="851" w:right="-2"/>
        <w:rPr>
          <w:rFonts w:cs="Arial"/>
          <w:bCs/>
          <w:szCs w:val="20"/>
          <w:u w:val="single"/>
        </w:rPr>
      </w:pPr>
      <w:r w:rsidRPr="009F4760">
        <w:rPr>
          <w:rFonts w:cs="Arial"/>
          <w:bCs/>
          <w:szCs w:val="20"/>
          <w:u w:val="single"/>
        </w:rPr>
        <w:t xml:space="preserve">Pokud </w:t>
      </w:r>
      <w:r w:rsidR="002A67A1" w:rsidRPr="009F4760">
        <w:rPr>
          <w:rFonts w:cs="Arial"/>
          <w:szCs w:val="20"/>
          <w:u w:val="single"/>
        </w:rPr>
        <w:t xml:space="preserve">zastupuje </w:t>
      </w:r>
      <w:r w:rsidRPr="009F4760">
        <w:rPr>
          <w:rFonts w:cs="Arial"/>
          <w:bCs/>
          <w:szCs w:val="20"/>
          <w:u w:val="single"/>
        </w:rPr>
        <w:t xml:space="preserve">uchazeče zmocněnec na základě plné moci, </w:t>
      </w:r>
      <w:r w:rsidR="00921327" w:rsidRPr="009F4760">
        <w:rPr>
          <w:rFonts w:cs="Arial"/>
          <w:bCs/>
          <w:szCs w:val="20"/>
          <w:u w:val="single"/>
        </w:rPr>
        <w:t>je vhodné, aby byla</w:t>
      </w:r>
      <w:r w:rsidRPr="009F4760">
        <w:rPr>
          <w:rFonts w:cs="Arial"/>
          <w:bCs/>
          <w:szCs w:val="20"/>
          <w:u w:val="single"/>
        </w:rPr>
        <w:t xml:space="preserve"> v nabídce za návrhem</w:t>
      </w:r>
      <w:r w:rsidR="00574B5F" w:rsidRPr="009F4760">
        <w:rPr>
          <w:rFonts w:cs="Arial"/>
          <w:bCs/>
          <w:szCs w:val="20"/>
          <w:u w:val="single"/>
        </w:rPr>
        <w:t xml:space="preserve"> s</w:t>
      </w:r>
      <w:r w:rsidRPr="009F4760">
        <w:rPr>
          <w:rFonts w:cs="Arial"/>
          <w:bCs/>
          <w:szCs w:val="20"/>
          <w:u w:val="single"/>
        </w:rPr>
        <w:t>mlouvy předložena platná plná moc v originále nebo v úředně ověřené kopii.</w:t>
      </w:r>
    </w:p>
    <w:p w14:paraId="178F68E8" w14:textId="0D9DF1EE" w:rsidR="00742B0B" w:rsidRDefault="00742B0B" w:rsidP="00742B0B">
      <w:pPr>
        <w:spacing w:before="120" w:after="120" w:line="280" w:lineRule="atLeast"/>
        <w:ind w:left="851" w:right="-2"/>
        <w:rPr>
          <w:rFonts w:cs="Arial"/>
          <w:bCs/>
          <w:szCs w:val="20"/>
        </w:rPr>
      </w:pPr>
      <w:r>
        <w:rPr>
          <w:rFonts w:cs="Arial"/>
          <w:b/>
          <w:bCs/>
          <w:szCs w:val="20"/>
          <w:u w:val="single"/>
        </w:rPr>
        <w:t xml:space="preserve">Přílohy </w:t>
      </w:r>
      <w:r w:rsidRPr="00742B0B">
        <w:rPr>
          <w:rFonts w:cs="Arial"/>
          <w:b/>
          <w:bCs/>
          <w:szCs w:val="20"/>
          <w:u w:val="single"/>
        </w:rPr>
        <w:t>závazného návrhu smlouvy</w:t>
      </w:r>
      <w:r>
        <w:rPr>
          <w:rFonts w:cs="Arial"/>
          <w:bCs/>
          <w:szCs w:val="20"/>
        </w:rPr>
        <w:t>:</w:t>
      </w:r>
    </w:p>
    <w:p w14:paraId="0DF961C7" w14:textId="73B84958" w:rsidR="00742B0B" w:rsidRPr="00742B0B" w:rsidRDefault="00742B0B" w:rsidP="00742B0B">
      <w:pPr>
        <w:spacing w:before="120" w:after="120" w:line="280" w:lineRule="atLeast"/>
        <w:ind w:left="851" w:right="-2"/>
        <w:rPr>
          <w:rFonts w:cs="Arial"/>
          <w:bCs/>
          <w:szCs w:val="20"/>
        </w:rPr>
      </w:pPr>
      <w:r w:rsidRPr="00742B0B">
        <w:rPr>
          <w:rFonts w:cs="Arial"/>
          <w:bCs/>
          <w:szCs w:val="20"/>
        </w:rPr>
        <w:t>Příloha č. 1:</w:t>
      </w:r>
      <w:r w:rsidRPr="00742B0B">
        <w:rPr>
          <w:rFonts w:cs="Arial"/>
          <w:bCs/>
          <w:szCs w:val="20"/>
        </w:rPr>
        <w:tab/>
        <w:t>Přehled Tiskových zařízení (samostatná příloha)</w:t>
      </w:r>
    </w:p>
    <w:p w14:paraId="3328D80D" w14:textId="77777777" w:rsidR="00742B0B" w:rsidRPr="00742B0B" w:rsidRDefault="00742B0B" w:rsidP="00742B0B">
      <w:pPr>
        <w:spacing w:before="120" w:after="120" w:line="280" w:lineRule="atLeast"/>
        <w:ind w:left="851" w:right="-2"/>
        <w:rPr>
          <w:rFonts w:cs="Arial"/>
          <w:bCs/>
          <w:szCs w:val="20"/>
        </w:rPr>
      </w:pPr>
      <w:r w:rsidRPr="00742B0B">
        <w:rPr>
          <w:rFonts w:cs="Arial"/>
          <w:bCs/>
          <w:szCs w:val="20"/>
        </w:rPr>
        <w:t>Příloha č. 2:</w:t>
      </w:r>
      <w:r w:rsidRPr="00742B0B">
        <w:rPr>
          <w:rFonts w:cs="Arial"/>
          <w:bCs/>
          <w:szCs w:val="20"/>
        </w:rPr>
        <w:tab/>
        <w:t xml:space="preserve">Seznam míst plnění  </w:t>
      </w:r>
    </w:p>
    <w:p w14:paraId="40F52C83" w14:textId="77777777" w:rsidR="00742B0B" w:rsidRPr="00742B0B" w:rsidRDefault="00742B0B" w:rsidP="00742B0B">
      <w:pPr>
        <w:spacing w:before="120" w:after="120" w:line="280" w:lineRule="atLeast"/>
        <w:ind w:left="851" w:right="-2"/>
        <w:rPr>
          <w:rFonts w:cs="Arial"/>
          <w:bCs/>
          <w:szCs w:val="20"/>
        </w:rPr>
      </w:pPr>
      <w:r w:rsidRPr="00742B0B">
        <w:rPr>
          <w:rFonts w:cs="Arial"/>
          <w:bCs/>
          <w:szCs w:val="20"/>
        </w:rPr>
        <w:t>Příloha č. 3:</w:t>
      </w:r>
      <w:r w:rsidRPr="00742B0B">
        <w:rPr>
          <w:rFonts w:cs="Arial"/>
          <w:bCs/>
          <w:szCs w:val="20"/>
        </w:rPr>
        <w:tab/>
        <w:t xml:space="preserve">Stanovení nabídkové ceny </w:t>
      </w:r>
      <w:r w:rsidRPr="004E50EF">
        <w:rPr>
          <w:rFonts w:cs="Arial"/>
          <w:bCs/>
          <w:szCs w:val="20"/>
          <w:highlight w:val="yellow"/>
        </w:rPr>
        <w:t>[UCHAZEČ DOPLNÍ TABULKU]</w:t>
      </w:r>
    </w:p>
    <w:p w14:paraId="49E2AFB6" w14:textId="5934162B" w:rsidR="00C9339C" w:rsidRPr="00742B0B" w:rsidRDefault="00742B0B" w:rsidP="00F81073">
      <w:pPr>
        <w:spacing w:before="120" w:after="120" w:line="280" w:lineRule="atLeast"/>
        <w:ind w:left="2124" w:right="-2" w:hanging="1273"/>
        <w:rPr>
          <w:rFonts w:cs="Arial"/>
          <w:bCs/>
          <w:szCs w:val="20"/>
        </w:rPr>
      </w:pPr>
      <w:r w:rsidRPr="00742B0B">
        <w:rPr>
          <w:rFonts w:cs="Arial"/>
          <w:bCs/>
          <w:szCs w:val="20"/>
        </w:rPr>
        <w:t xml:space="preserve">Příloha č. 4: </w:t>
      </w:r>
      <w:r w:rsidRPr="00742B0B">
        <w:rPr>
          <w:rFonts w:cs="Arial"/>
          <w:bCs/>
          <w:szCs w:val="20"/>
        </w:rPr>
        <w:tab/>
      </w:r>
      <w:r w:rsidRPr="00D3566E">
        <w:rPr>
          <w:rFonts w:cs="Arial"/>
          <w:b/>
          <w:bCs/>
          <w:szCs w:val="20"/>
        </w:rPr>
        <w:t>Popis způsobu</w:t>
      </w:r>
      <w:r w:rsidR="00D3566E" w:rsidRPr="00D3566E">
        <w:rPr>
          <w:rFonts w:cs="Arial"/>
          <w:b/>
          <w:bCs/>
          <w:szCs w:val="20"/>
        </w:rPr>
        <w:t xml:space="preserve"> realizace předmětu plnění</w:t>
      </w:r>
      <w:r w:rsidRPr="00D3566E">
        <w:rPr>
          <w:rFonts w:cs="Arial"/>
          <w:b/>
          <w:bCs/>
          <w:szCs w:val="20"/>
        </w:rPr>
        <w:t xml:space="preserve"> </w:t>
      </w:r>
      <w:r w:rsidR="00D3566E" w:rsidRPr="00D3566E">
        <w:rPr>
          <w:rFonts w:cs="Arial"/>
          <w:b/>
          <w:bCs/>
          <w:szCs w:val="20"/>
        </w:rPr>
        <w:t xml:space="preserve">vč. </w:t>
      </w:r>
      <w:r w:rsidRPr="00D3566E">
        <w:rPr>
          <w:rFonts w:cs="Arial"/>
          <w:b/>
          <w:bCs/>
          <w:szCs w:val="20"/>
        </w:rPr>
        <w:t>servisních služeb</w:t>
      </w:r>
      <w:r w:rsidRPr="00742B0B">
        <w:rPr>
          <w:rFonts w:cs="Arial"/>
          <w:bCs/>
          <w:szCs w:val="20"/>
        </w:rPr>
        <w:t xml:space="preserve"> </w:t>
      </w:r>
      <w:r w:rsidRPr="004E50EF">
        <w:rPr>
          <w:rFonts w:cs="Arial"/>
          <w:bCs/>
          <w:szCs w:val="20"/>
          <w:highlight w:val="yellow"/>
        </w:rPr>
        <w:t>[</w:t>
      </w:r>
      <w:r w:rsidRPr="00CB4777">
        <w:rPr>
          <w:rFonts w:cs="Arial"/>
          <w:b/>
          <w:bCs/>
          <w:szCs w:val="20"/>
          <w:highlight w:val="yellow"/>
        </w:rPr>
        <w:t>PŘEDLOŽÍ UCHAZEČ V NABÍDCE</w:t>
      </w:r>
      <w:r w:rsidRPr="004E50EF">
        <w:rPr>
          <w:rFonts w:cs="Arial"/>
          <w:bCs/>
          <w:szCs w:val="20"/>
          <w:highlight w:val="yellow"/>
        </w:rPr>
        <w:t>]</w:t>
      </w:r>
    </w:p>
    <w:p w14:paraId="6DDF070B" w14:textId="77777777" w:rsidR="004E50EF" w:rsidRPr="004E50EF" w:rsidRDefault="005F1393" w:rsidP="004E50EF">
      <w:pPr>
        <w:numPr>
          <w:ilvl w:val="1"/>
          <w:numId w:val="7"/>
        </w:numPr>
        <w:tabs>
          <w:tab w:val="clear" w:pos="1440"/>
          <w:tab w:val="num" w:pos="851"/>
        </w:tabs>
        <w:spacing w:before="120" w:after="120" w:line="280" w:lineRule="atLeast"/>
        <w:ind w:left="851" w:right="-2" w:hanging="567"/>
        <w:rPr>
          <w:rFonts w:cs="Arial"/>
          <w:bCs/>
          <w:szCs w:val="20"/>
        </w:rPr>
      </w:pPr>
      <w:r w:rsidRPr="00C9339C">
        <w:rPr>
          <w:rFonts w:cs="Arial"/>
          <w:b/>
          <w:bCs/>
          <w:szCs w:val="20"/>
        </w:rPr>
        <w:t>Ostatní doklady</w:t>
      </w:r>
      <w:r w:rsidRPr="00D3566E">
        <w:rPr>
          <w:rFonts w:cs="Arial"/>
          <w:bCs/>
          <w:szCs w:val="20"/>
        </w:rPr>
        <w:t xml:space="preserve"> a prohlášení vztahující se k předmětu plnění veřejné zakázky (další zadavatelem </w:t>
      </w:r>
      <w:r w:rsidR="004E50EF">
        <w:rPr>
          <w:rFonts w:cs="Arial"/>
          <w:bCs/>
          <w:szCs w:val="20"/>
        </w:rPr>
        <w:t>požadované přílohy a dokumenty)</w:t>
      </w:r>
    </w:p>
    <w:p w14:paraId="484A641B" w14:textId="77777777" w:rsidR="00856994" w:rsidRPr="009876B9" w:rsidRDefault="00856994" w:rsidP="003739AA">
      <w:pPr>
        <w:numPr>
          <w:ilvl w:val="0"/>
          <w:numId w:val="7"/>
        </w:numPr>
        <w:spacing w:before="120" w:after="120" w:line="280" w:lineRule="atLeast"/>
        <w:ind w:right="-2"/>
        <w:rPr>
          <w:rFonts w:cs="Arial"/>
          <w:szCs w:val="20"/>
        </w:rPr>
      </w:pPr>
      <w:r w:rsidRPr="009876B9">
        <w:rPr>
          <w:rFonts w:cs="Arial"/>
          <w:szCs w:val="20"/>
        </w:rPr>
        <w:lastRenderedPageBreak/>
        <w:t>Další požadavky a pokyny zadavatele:</w:t>
      </w:r>
    </w:p>
    <w:p w14:paraId="484A641C" w14:textId="77777777" w:rsidR="00856994" w:rsidRPr="009876B9" w:rsidRDefault="00865EB5" w:rsidP="003739AA">
      <w:pPr>
        <w:numPr>
          <w:ilvl w:val="1"/>
          <w:numId w:val="7"/>
        </w:numPr>
        <w:spacing w:before="120" w:after="120" w:line="280" w:lineRule="atLeast"/>
        <w:ind w:right="-2"/>
        <w:rPr>
          <w:rFonts w:cs="Arial"/>
          <w:bCs/>
          <w:szCs w:val="20"/>
        </w:rPr>
      </w:pPr>
      <w:r w:rsidRPr="009876B9">
        <w:rPr>
          <w:rFonts w:cs="Arial"/>
          <w:szCs w:val="20"/>
        </w:rPr>
        <w:t>N</w:t>
      </w:r>
      <w:r w:rsidR="00856994" w:rsidRPr="009876B9">
        <w:rPr>
          <w:rFonts w:cs="Arial"/>
          <w:szCs w:val="20"/>
        </w:rPr>
        <w:t>á</w:t>
      </w:r>
      <w:r w:rsidR="00856994" w:rsidRPr="009876B9">
        <w:rPr>
          <w:rFonts w:cs="Arial"/>
          <w:bCs/>
          <w:szCs w:val="20"/>
        </w:rPr>
        <w:t>klady spojené s účastí v zadávacím řízení nese každý uchazeč sám</w:t>
      </w:r>
      <w:r w:rsidRPr="009876B9">
        <w:rPr>
          <w:rFonts w:cs="Arial"/>
          <w:bCs/>
          <w:szCs w:val="20"/>
        </w:rPr>
        <w:t>.</w:t>
      </w:r>
    </w:p>
    <w:p w14:paraId="484A641D" w14:textId="789C77CC" w:rsidR="00856994" w:rsidRPr="009876B9" w:rsidRDefault="00865EB5" w:rsidP="003739AA">
      <w:pPr>
        <w:numPr>
          <w:ilvl w:val="1"/>
          <w:numId w:val="7"/>
        </w:numPr>
        <w:spacing w:before="120" w:after="120" w:line="280" w:lineRule="atLeast"/>
        <w:ind w:right="-2"/>
        <w:rPr>
          <w:rFonts w:cs="Arial"/>
          <w:bCs/>
          <w:szCs w:val="20"/>
        </w:rPr>
      </w:pPr>
      <w:r w:rsidRPr="009876B9">
        <w:rPr>
          <w:rFonts w:cs="Arial"/>
          <w:bCs/>
          <w:szCs w:val="20"/>
        </w:rPr>
        <w:t>Z</w:t>
      </w:r>
      <w:r w:rsidR="00856994" w:rsidRPr="009876B9">
        <w:rPr>
          <w:rFonts w:cs="Arial"/>
          <w:bCs/>
          <w:szCs w:val="20"/>
        </w:rPr>
        <w:t>adavatel si vyhrazuje právo na změnu nebo úpravu</w:t>
      </w:r>
      <w:r w:rsidR="00921327">
        <w:rPr>
          <w:rFonts w:cs="Arial"/>
          <w:bCs/>
          <w:szCs w:val="20"/>
        </w:rPr>
        <w:t xml:space="preserve"> zadávacích podmínek veřejné zakázky</w:t>
      </w:r>
      <w:r w:rsidR="00856994" w:rsidRPr="009876B9">
        <w:rPr>
          <w:rFonts w:cs="Arial"/>
          <w:bCs/>
          <w:szCs w:val="20"/>
        </w:rPr>
        <w:t xml:space="preserve">, a to buď na základě žádostí uchazečů o dodatečné informace, nebo </w:t>
      </w:r>
      <w:r w:rsidR="00707D70" w:rsidRPr="009876B9">
        <w:rPr>
          <w:rFonts w:cs="Arial"/>
          <w:bCs/>
          <w:szCs w:val="20"/>
        </w:rPr>
        <w:br/>
      </w:r>
      <w:r w:rsidR="00856994" w:rsidRPr="009876B9">
        <w:rPr>
          <w:rFonts w:cs="Arial"/>
          <w:bCs/>
          <w:szCs w:val="20"/>
        </w:rPr>
        <w:t>z vlastního podnětu</w:t>
      </w:r>
      <w:r w:rsidRPr="009876B9">
        <w:rPr>
          <w:rFonts w:cs="Arial"/>
          <w:bCs/>
          <w:szCs w:val="20"/>
        </w:rPr>
        <w:t>.</w:t>
      </w:r>
      <w:r w:rsidR="00856994" w:rsidRPr="009876B9">
        <w:rPr>
          <w:rFonts w:cs="Arial"/>
          <w:bCs/>
          <w:szCs w:val="20"/>
        </w:rPr>
        <w:t xml:space="preserve"> </w:t>
      </w:r>
    </w:p>
    <w:p w14:paraId="484A641E" w14:textId="707008C5" w:rsidR="00856994" w:rsidRPr="009876B9" w:rsidRDefault="00865EB5" w:rsidP="003739AA">
      <w:pPr>
        <w:numPr>
          <w:ilvl w:val="1"/>
          <w:numId w:val="7"/>
        </w:numPr>
        <w:spacing w:before="120" w:after="120" w:line="280" w:lineRule="atLeast"/>
        <w:ind w:right="-2"/>
        <w:rPr>
          <w:rFonts w:cs="Arial"/>
          <w:bCs/>
          <w:szCs w:val="20"/>
        </w:rPr>
      </w:pPr>
      <w:r w:rsidRPr="009876B9">
        <w:rPr>
          <w:rFonts w:cs="Arial"/>
          <w:bCs/>
          <w:szCs w:val="20"/>
        </w:rPr>
        <w:t>Z</w:t>
      </w:r>
      <w:r w:rsidR="00856994" w:rsidRPr="009876B9">
        <w:rPr>
          <w:rFonts w:cs="Arial"/>
          <w:bCs/>
          <w:szCs w:val="20"/>
        </w:rPr>
        <w:t xml:space="preserve">adavatel si vyhrazuje právo zrušit zadávací řízení v souladu s příslušnými ustanoveními </w:t>
      </w:r>
      <w:r w:rsidR="00921327">
        <w:rPr>
          <w:rFonts w:cs="Arial"/>
          <w:bCs/>
          <w:szCs w:val="20"/>
        </w:rPr>
        <w:t>zákona.</w:t>
      </w:r>
    </w:p>
    <w:p w14:paraId="484A641F" w14:textId="77777777" w:rsidR="00856994" w:rsidRPr="009876B9" w:rsidRDefault="00865EB5" w:rsidP="003739AA">
      <w:pPr>
        <w:numPr>
          <w:ilvl w:val="1"/>
          <w:numId w:val="7"/>
        </w:numPr>
        <w:spacing w:before="120" w:after="120" w:line="280" w:lineRule="atLeast"/>
        <w:ind w:right="-2"/>
        <w:rPr>
          <w:rFonts w:cs="Arial"/>
          <w:bCs/>
          <w:szCs w:val="20"/>
        </w:rPr>
      </w:pPr>
      <w:r w:rsidRPr="009876B9">
        <w:rPr>
          <w:rFonts w:cs="Arial"/>
          <w:bCs/>
          <w:szCs w:val="20"/>
        </w:rPr>
        <w:t>Z</w:t>
      </w:r>
      <w:r w:rsidR="00856994" w:rsidRPr="009876B9">
        <w:rPr>
          <w:rFonts w:cs="Arial"/>
          <w:bCs/>
          <w:szCs w:val="20"/>
        </w:rPr>
        <w:t>adavatel si vyhrazuje právo ověřit informace obsažené v nabídce uchazeče u třetích osob a uchazeč je povinen mu v tomto ohledu poskytnout veškerou potřebnou součinnost</w:t>
      </w:r>
      <w:r w:rsidRPr="009876B9">
        <w:rPr>
          <w:rFonts w:cs="Arial"/>
          <w:bCs/>
          <w:szCs w:val="20"/>
        </w:rPr>
        <w:t>.</w:t>
      </w:r>
    </w:p>
    <w:p w14:paraId="7A735CED" w14:textId="1686AB4C" w:rsidR="009F4760" w:rsidRDefault="00865EB5" w:rsidP="009F4760">
      <w:pPr>
        <w:numPr>
          <w:ilvl w:val="1"/>
          <w:numId w:val="7"/>
        </w:numPr>
        <w:spacing w:before="120" w:after="120" w:line="280" w:lineRule="atLeast"/>
        <w:ind w:right="-2"/>
        <w:rPr>
          <w:rFonts w:cs="Arial"/>
          <w:bCs/>
          <w:szCs w:val="20"/>
        </w:rPr>
      </w:pPr>
      <w:r w:rsidRPr="009876B9">
        <w:rPr>
          <w:rFonts w:cs="Arial"/>
          <w:bCs/>
          <w:szCs w:val="20"/>
        </w:rPr>
        <w:t>Z</w:t>
      </w:r>
      <w:r w:rsidR="00856994" w:rsidRPr="009876B9">
        <w:rPr>
          <w:rFonts w:cs="Arial"/>
          <w:bCs/>
          <w:szCs w:val="20"/>
        </w:rPr>
        <w:t xml:space="preserve">adavatel je oprávněn jakékoliv informace či doklady poskytnuté uchazeči použít, je-li to nezbytné pro postup podle </w:t>
      </w:r>
      <w:r w:rsidR="006D5C68">
        <w:rPr>
          <w:rFonts w:cs="Arial"/>
          <w:bCs/>
          <w:szCs w:val="20"/>
        </w:rPr>
        <w:t>zákona, či</w:t>
      </w:r>
      <w:r w:rsidR="00856994" w:rsidRPr="009876B9">
        <w:rPr>
          <w:rFonts w:cs="Arial"/>
          <w:bCs/>
          <w:szCs w:val="20"/>
        </w:rPr>
        <w:t xml:space="preserve"> pokud to vyplývá z účelu </w:t>
      </w:r>
      <w:r w:rsidR="00921327">
        <w:rPr>
          <w:rFonts w:cs="Arial"/>
          <w:bCs/>
          <w:szCs w:val="20"/>
        </w:rPr>
        <w:t>zákona</w:t>
      </w:r>
      <w:r w:rsidRPr="009876B9">
        <w:rPr>
          <w:rFonts w:cs="Arial"/>
          <w:bCs/>
          <w:szCs w:val="20"/>
        </w:rPr>
        <w:t>.</w:t>
      </w:r>
    </w:p>
    <w:p w14:paraId="7F41BE5A" w14:textId="77777777" w:rsidR="009F4760" w:rsidRDefault="00865EB5" w:rsidP="009F4760">
      <w:pPr>
        <w:numPr>
          <w:ilvl w:val="1"/>
          <w:numId w:val="7"/>
        </w:numPr>
        <w:spacing w:before="120" w:after="120" w:line="280" w:lineRule="atLeast"/>
        <w:ind w:right="-2"/>
        <w:rPr>
          <w:rFonts w:cs="Arial"/>
          <w:bCs/>
          <w:szCs w:val="20"/>
        </w:rPr>
      </w:pPr>
      <w:r w:rsidRPr="009F4760">
        <w:rPr>
          <w:rFonts w:cs="Arial"/>
          <w:bCs/>
          <w:szCs w:val="20"/>
        </w:rPr>
        <w:t>I</w:t>
      </w:r>
      <w:r w:rsidR="00856994" w:rsidRPr="009F4760">
        <w:rPr>
          <w:rFonts w:cs="Arial"/>
          <w:bCs/>
          <w:szCs w:val="20"/>
        </w:rPr>
        <w:t>nformace a údaje uvedené v jednotlivých částech této zadávací dokumentace a</w:t>
      </w:r>
      <w:r w:rsidR="00992472" w:rsidRPr="009F4760">
        <w:rPr>
          <w:rFonts w:cs="Arial"/>
          <w:bCs/>
          <w:szCs w:val="20"/>
        </w:rPr>
        <w:t> </w:t>
      </w:r>
      <w:r w:rsidR="00856994" w:rsidRPr="009F4760">
        <w:rPr>
          <w:rFonts w:cs="Arial"/>
          <w:bCs/>
          <w:szCs w:val="20"/>
        </w:rPr>
        <w:t>v</w:t>
      </w:r>
      <w:r w:rsidR="00992472" w:rsidRPr="009F4760">
        <w:rPr>
          <w:rFonts w:cs="Arial"/>
          <w:bCs/>
          <w:szCs w:val="20"/>
        </w:rPr>
        <w:t> </w:t>
      </w:r>
      <w:r w:rsidR="00856994" w:rsidRPr="009F4760">
        <w:rPr>
          <w:rFonts w:cs="Arial"/>
          <w:bCs/>
          <w:szCs w:val="20"/>
        </w:rPr>
        <w:t xml:space="preserve">přílohách zadávací dokumentace vymezují závazné požadavky zadavatele na plnění veřejné zakázky. Tyto požadavky je </w:t>
      </w:r>
      <w:r w:rsidR="00921327" w:rsidRPr="009F4760">
        <w:rPr>
          <w:rFonts w:cs="Arial"/>
          <w:bCs/>
          <w:szCs w:val="20"/>
        </w:rPr>
        <w:t>uchazeč p</w:t>
      </w:r>
      <w:r w:rsidR="00856994" w:rsidRPr="009F4760">
        <w:rPr>
          <w:rFonts w:cs="Arial"/>
          <w:bCs/>
          <w:szCs w:val="20"/>
        </w:rPr>
        <w:t>ovinen plně a bezvýhradně respektovat při</w:t>
      </w:r>
      <w:r w:rsidR="00921327" w:rsidRPr="009F4760">
        <w:rPr>
          <w:rFonts w:cs="Arial"/>
          <w:bCs/>
          <w:szCs w:val="20"/>
        </w:rPr>
        <w:t> </w:t>
      </w:r>
      <w:r w:rsidR="00856994" w:rsidRPr="009F4760">
        <w:rPr>
          <w:rFonts w:cs="Arial"/>
          <w:bCs/>
          <w:szCs w:val="20"/>
        </w:rPr>
        <w:t>zpracování své nabídky. Neakceptování požadavků zadavatele uvedených v této zadávací dokumentaci</w:t>
      </w:r>
      <w:r w:rsidR="00921327" w:rsidRPr="009F4760">
        <w:rPr>
          <w:rFonts w:cs="Arial"/>
          <w:bCs/>
          <w:szCs w:val="20"/>
        </w:rPr>
        <w:t xml:space="preserve"> či jejích přílohách</w:t>
      </w:r>
      <w:r w:rsidR="00856994" w:rsidRPr="009F4760">
        <w:rPr>
          <w:rFonts w:cs="Arial"/>
          <w:bCs/>
          <w:szCs w:val="20"/>
        </w:rPr>
        <w:t xml:space="preserve"> bude považováno za nesplnění zadávacích podmínek s následkem vyloučení </w:t>
      </w:r>
      <w:r w:rsidR="00921327" w:rsidRPr="009F4760">
        <w:rPr>
          <w:rFonts w:cs="Arial"/>
          <w:bCs/>
          <w:szCs w:val="20"/>
        </w:rPr>
        <w:t>uchazeče z další účasti v zadávacím</w:t>
      </w:r>
      <w:r w:rsidR="00856994" w:rsidRPr="009F4760">
        <w:rPr>
          <w:rFonts w:cs="Arial"/>
          <w:bCs/>
          <w:szCs w:val="20"/>
        </w:rPr>
        <w:t xml:space="preserve"> řízení</w:t>
      </w:r>
      <w:r w:rsidRPr="009F4760">
        <w:rPr>
          <w:rFonts w:cs="Arial"/>
          <w:bCs/>
          <w:szCs w:val="20"/>
        </w:rPr>
        <w:t>.</w:t>
      </w:r>
    </w:p>
    <w:p w14:paraId="2D53AAA7" w14:textId="77777777" w:rsidR="009F4760" w:rsidRDefault="00865EB5" w:rsidP="009F4760">
      <w:pPr>
        <w:numPr>
          <w:ilvl w:val="1"/>
          <w:numId w:val="7"/>
        </w:numPr>
        <w:spacing w:before="120" w:after="120" w:line="280" w:lineRule="atLeast"/>
        <w:ind w:right="-2"/>
        <w:rPr>
          <w:rFonts w:cs="Arial"/>
          <w:bCs/>
          <w:szCs w:val="20"/>
        </w:rPr>
      </w:pPr>
      <w:r w:rsidRPr="009F4760">
        <w:rPr>
          <w:rFonts w:cs="Arial"/>
          <w:bCs/>
          <w:szCs w:val="20"/>
        </w:rPr>
        <w:t>V</w:t>
      </w:r>
      <w:r w:rsidR="00856994" w:rsidRPr="009F4760">
        <w:rPr>
          <w:rFonts w:cs="Arial"/>
          <w:bCs/>
          <w:szCs w:val="20"/>
        </w:rPr>
        <w:t xml:space="preserve"> případě, že zadávací podmínky </w:t>
      </w:r>
      <w:r w:rsidR="00921327" w:rsidRPr="009F4760">
        <w:rPr>
          <w:rFonts w:cs="Arial"/>
          <w:bCs/>
          <w:szCs w:val="20"/>
        </w:rPr>
        <w:t xml:space="preserve">veřejné zakázky </w:t>
      </w:r>
      <w:r w:rsidR="00856994" w:rsidRPr="009F4760">
        <w:rPr>
          <w:rFonts w:cs="Arial"/>
          <w:bCs/>
          <w:szCs w:val="20"/>
        </w:rPr>
        <w:t>obsahují odkazy na obchodní firmy, názvy nebo jména a</w:t>
      </w:r>
      <w:r w:rsidR="00992472" w:rsidRPr="009F4760">
        <w:rPr>
          <w:rFonts w:cs="Arial"/>
          <w:bCs/>
          <w:szCs w:val="20"/>
        </w:rPr>
        <w:t> </w:t>
      </w:r>
      <w:r w:rsidR="00856994" w:rsidRPr="009F4760">
        <w:rPr>
          <w:rFonts w:cs="Arial"/>
          <w:bCs/>
          <w:szCs w:val="20"/>
        </w:rPr>
        <w:t>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 jiných, kvalitativně a technicky obdobných řešení, které naplní zadavatelem požadovanou či</w:t>
      </w:r>
      <w:r w:rsidR="00992472" w:rsidRPr="009F4760">
        <w:rPr>
          <w:rFonts w:cs="Arial"/>
          <w:bCs/>
          <w:szCs w:val="20"/>
        </w:rPr>
        <w:t> </w:t>
      </w:r>
      <w:r w:rsidR="00856994" w:rsidRPr="009F4760">
        <w:rPr>
          <w:rFonts w:cs="Arial"/>
          <w:bCs/>
          <w:szCs w:val="20"/>
        </w:rPr>
        <w:t>odborníkovi zřejmou funkcionalitu (byť jiným způsobem)</w:t>
      </w:r>
      <w:r w:rsidRPr="009F4760">
        <w:rPr>
          <w:rFonts w:cs="Arial"/>
          <w:bCs/>
          <w:szCs w:val="20"/>
        </w:rPr>
        <w:t>.</w:t>
      </w:r>
    </w:p>
    <w:p w14:paraId="484A6424" w14:textId="77777777" w:rsidR="00A749C4" w:rsidRPr="009876B9" w:rsidRDefault="00ED26C8" w:rsidP="007246AC">
      <w:pPr>
        <w:pStyle w:val="Nadpis1"/>
        <w:pBdr>
          <w:top w:val="single" w:sz="4" w:space="1" w:color="auto"/>
          <w:left w:val="single" w:sz="4" w:space="0" w:color="auto"/>
          <w:bottom w:val="single" w:sz="4" w:space="1" w:color="auto"/>
          <w:right w:val="single" w:sz="4" w:space="4" w:color="auto"/>
        </w:pBdr>
        <w:shd w:val="clear" w:color="auto" w:fill="1F497D"/>
        <w:tabs>
          <w:tab w:val="num" w:pos="540"/>
        </w:tabs>
        <w:spacing w:before="600" w:line="280" w:lineRule="atLeast"/>
        <w:ind w:left="539" w:hanging="539"/>
        <w:jc w:val="left"/>
        <w:rPr>
          <w:caps/>
          <w:color w:val="FFFFFF"/>
          <w:sz w:val="20"/>
          <w:szCs w:val="20"/>
        </w:rPr>
      </w:pPr>
      <w:bookmarkStart w:id="115" w:name="_Toc372138656"/>
      <w:bookmarkStart w:id="116" w:name="_Toc372138657"/>
      <w:bookmarkStart w:id="117" w:name="_Toc372138658"/>
      <w:bookmarkStart w:id="118" w:name="_Toc372138659"/>
      <w:bookmarkStart w:id="119" w:name="_Toc372138660"/>
      <w:bookmarkStart w:id="120" w:name="_Toc372138661"/>
      <w:bookmarkStart w:id="121" w:name="_Toc372138662"/>
      <w:bookmarkStart w:id="122" w:name="_Toc372138663"/>
      <w:bookmarkStart w:id="123" w:name="_Toc372138664"/>
      <w:bookmarkStart w:id="124" w:name="_Toc372138665"/>
      <w:bookmarkStart w:id="125" w:name="_Toc372138666"/>
      <w:bookmarkStart w:id="126" w:name="_Toc372138667"/>
      <w:bookmarkStart w:id="127" w:name="_Toc372138668"/>
      <w:bookmarkStart w:id="128" w:name="_Toc372138669"/>
      <w:bookmarkStart w:id="129" w:name="_Toc372138670"/>
      <w:bookmarkStart w:id="130" w:name="_Toc372138671"/>
      <w:bookmarkStart w:id="131" w:name="_Toc372138672"/>
      <w:bookmarkStart w:id="132" w:name="_Toc372138673"/>
      <w:bookmarkStart w:id="133" w:name="_Toc372138674"/>
      <w:bookmarkStart w:id="134" w:name="_Toc372138675"/>
      <w:bookmarkStart w:id="135" w:name="_Toc448768049"/>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9876B9">
        <w:rPr>
          <w:caps/>
          <w:color w:val="FFFFFF"/>
          <w:sz w:val="20"/>
          <w:szCs w:val="20"/>
        </w:rPr>
        <w:t>zadávací dokumentace a podmínky přístupu či poskytnutí zadávací dokumentace</w:t>
      </w:r>
      <w:bookmarkEnd w:id="135"/>
    </w:p>
    <w:p w14:paraId="484A6425" w14:textId="5C59A8CB" w:rsidR="005F1393" w:rsidRDefault="005F1393" w:rsidP="00A475A8">
      <w:pPr>
        <w:spacing w:after="120" w:line="280" w:lineRule="atLeast"/>
        <w:rPr>
          <w:rFonts w:cs="Arial"/>
          <w:bCs/>
          <w:szCs w:val="20"/>
        </w:rPr>
      </w:pPr>
      <w:r w:rsidRPr="009876B9">
        <w:rPr>
          <w:rFonts w:cs="Arial"/>
          <w:color w:val="000000"/>
        </w:rPr>
        <w:t>Zadávací dokumentace vč. všech příloh</w:t>
      </w:r>
      <w:r w:rsidR="00B009EA">
        <w:rPr>
          <w:rFonts w:cs="Arial"/>
          <w:color w:val="000000"/>
        </w:rPr>
        <w:t xml:space="preserve"> </w:t>
      </w:r>
      <w:r w:rsidRPr="009876B9">
        <w:rPr>
          <w:rFonts w:cs="Arial"/>
          <w:color w:val="000000"/>
        </w:rPr>
        <w:t xml:space="preserve">je </w:t>
      </w:r>
      <w:r w:rsidR="00081808">
        <w:rPr>
          <w:rFonts w:cs="Arial"/>
          <w:color w:val="000000"/>
          <w:szCs w:val="20"/>
        </w:rPr>
        <w:t xml:space="preserve">v souladu s § 48 zákona uveřejněna </w:t>
      </w:r>
      <w:r w:rsidRPr="009876B9">
        <w:rPr>
          <w:rFonts w:cs="Arial"/>
          <w:color w:val="000000"/>
        </w:rPr>
        <w:t xml:space="preserve">na profilu zadavatele: </w:t>
      </w:r>
      <w:hyperlink r:id="rId15" w:history="1">
        <w:r w:rsidR="00992472" w:rsidRPr="005D4D8D">
          <w:rPr>
            <w:rStyle w:val="Hypertextovodkaz"/>
            <w:rFonts w:ascii="Arial" w:hAnsi="Arial"/>
          </w:rPr>
          <w:t>https://mpsv.ezak.cz/profile_display_2.html</w:t>
        </w:r>
      </w:hyperlink>
      <w:r w:rsidR="00992472">
        <w:t xml:space="preserve"> </w:t>
      </w:r>
      <w:r w:rsidRPr="009876B9">
        <w:rPr>
          <w:rFonts w:cs="Arial"/>
          <w:bCs/>
          <w:szCs w:val="20"/>
        </w:rPr>
        <w:t>k</w:t>
      </w:r>
      <w:r w:rsidR="00992472">
        <w:rPr>
          <w:rFonts w:cs="Arial"/>
          <w:bCs/>
          <w:szCs w:val="20"/>
        </w:rPr>
        <w:t> </w:t>
      </w:r>
      <w:r w:rsidRPr="009876B9">
        <w:rPr>
          <w:rFonts w:cs="Arial"/>
          <w:bCs/>
          <w:szCs w:val="20"/>
        </w:rPr>
        <w:t>volnému stažení, kde budou zároveň uveřejňovány dodatečné i</w:t>
      </w:r>
      <w:r w:rsidR="007246AC">
        <w:rPr>
          <w:rFonts w:cs="Arial"/>
          <w:bCs/>
          <w:szCs w:val="20"/>
        </w:rPr>
        <w:t xml:space="preserve">nformace k zadávacím podmínkám </w:t>
      </w:r>
      <w:r w:rsidRPr="009876B9">
        <w:rPr>
          <w:rFonts w:cs="Arial"/>
          <w:bCs/>
          <w:szCs w:val="20"/>
        </w:rPr>
        <w:t>veřejné zakázky</w:t>
      </w:r>
      <w:r w:rsidR="007246AC">
        <w:rPr>
          <w:rFonts w:cs="Arial"/>
          <w:bCs/>
          <w:szCs w:val="20"/>
        </w:rPr>
        <w:t>.</w:t>
      </w:r>
    </w:p>
    <w:p w14:paraId="484A6426" w14:textId="77777777" w:rsidR="00ED26C8" w:rsidRPr="009876B9" w:rsidRDefault="00ED26C8" w:rsidP="00CB4777">
      <w:pPr>
        <w:pStyle w:val="Nadpis1"/>
        <w:pBdr>
          <w:top w:val="single" w:sz="4" w:space="1" w:color="auto"/>
          <w:left w:val="single" w:sz="4" w:space="2"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36" w:name="_Toc372138677"/>
      <w:bookmarkStart w:id="137" w:name="_Toc448768050"/>
      <w:bookmarkEnd w:id="136"/>
      <w:r w:rsidRPr="009876B9">
        <w:rPr>
          <w:caps/>
          <w:color w:val="FFFFFF"/>
          <w:sz w:val="20"/>
          <w:szCs w:val="20"/>
        </w:rPr>
        <w:t>DODATEČNÉ INFORMACE K ZADÁVACÍM PODMÍNKÁM a prohlídka místa plnění</w:t>
      </w:r>
      <w:bookmarkEnd w:id="137"/>
    </w:p>
    <w:p w14:paraId="2942CA40" w14:textId="20B7E3E6" w:rsidR="009649B9" w:rsidRPr="00532095" w:rsidRDefault="00532095" w:rsidP="002053BC">
      <w:pPr>
        <w:numPr>
          <w:ilvl w:val="1"/>
          <w:numId w:val="12"/>
        </w:numPr>
        <w:spacing w:before="120" w:after="60" w:line="280" w:lineRule="atLeast"/>
        <w:ind w:right="23"/>
        <w:jc w:val="left"/>
        <w:rPr>
          <w:rFonts w:cs="Arial"/>
          <w:b/>
          <w:szCs w:val="20"/>
          <w:u w:val="single"/>
        </w:rPr>
      </w:pPr>
      <w:r>
        <w:rPr>
          <w:rFonts w:cs="Arial"/>
          <w:b/>
          <w:szCs w:val="20"/>
          <w:u w:val="single"/>
        </w:rPr>
        <w:t>Dodatečné informace k zadávacím podmínkám</w:t>
      </w:r>
    </w:p>
    <w:p w14:paraId="6E4F6A51" w14:textId="279A9C3B" w:rsidR="0030451A" w:rsidRDefault="0030451A" w:rsidP="004E50EF">
      <w:pPr>
        <w:pStyle w:val="Odstavecseseznamem"/>
        <w:spacing w:line="280" w:lineRule="atLeast"/>
        <w:ind w:left="540"/>
      </w:pPr>
      <w:r w:rsidRPr="0030451A">
        <w:rPr>
          <w:bCs/>
        </w:rPr>
        <w:t>Žádost o dodatečné informace k zadávacím podmínkám</w:t>
      </w:r>
      <w:r w:rsidRPr="0098243E">
        <w:t xml:space="preserve"> j</w:t>
      </w:r>
      <w:r>
        <w:t xml:space="preserve">e možno podat a doručit </w:t>
      </w:r>
      <w:r w:rsidRPr="0030451A">
        <w:rPr>
          <w:b/>
        </w:rPr>
        <w:t xml:space="preserve">písemně </w:t>
      </w:r>
      <w:r w:rsidRPr="0098243E">
        <w:t xml:space="preserve">nejpozději </w:t>
      </w:r>
      <w:r w:rsidRPr="0030451A">
        <w:rPr>
          <w:b/>
          <w:u w:val="single"/>
        </w:rPr>
        <w:t>6 pracovních dnů</w:t>
      </w:r>
      <w:r w:rsidRPr="0098243E">
        <w:t xml:space="preserve"> před upl</w:t>
      </w:r>
      <w:r>
        <w:t>y</w:t>
      </w:r>
      <w:r w:rsidR="004E50EF">
        <w:t>nutím lhůty pro podání nabídek.</w:t>
      </w:r>
    </w:p>
    <w:p w14:paraId="7B647626" w14:textId="71685CBF" w:rsidR="0030451A" w:rsidRPr="0098243E" w:rsidRDefault="0030451A" w:rsidP="0030451A">
      <w:pPr>
        <w:pStyle w:val="Odstavecseseznamem"/>
        <w:spacing w:before="120" w:line="280" w:lineRule="atLeast"/>
        <w:ind w:left="540"/>
      </w:pPr>
      <w:r w:rsidRPr="0098243E">
        <w:t>Dodatečné informace k zadávacím podmínkám včetně přesného znění požadavku budou poskytnuty stejným způsobem, kterým byla poskytnuta zadávací dokumentace a</w:t>
      </w:r>
      <w:r>
        <w:t> </w:t>
      </w:r>
      <w:r w:rsidRPr="0098243E">
        <w:t>uveřejněny na</w:t>
      </w:r>
      <w:r>
        <w:t xml:space="preserve"> profilu zadavatele </w:t>
      </w:r>
      <w:hyperlink r:id="rId16" w:history="1">
        <w:r w:rsidRPr="0030451A">
          <w:rPr>
            <w:rStyle w:val="Hypertextovodkaz"/>
            <w:rFonts w:ascii="Arial" w:hAnsi="Arial" w:cs="Arial"/>
          </w:rPr>
          <w:t>https://mpsv.ezak.cz/profile_display_2.html</w:t>
        </w:r>
      </w:hyperlink>
      <w:r w:rsidRPr="0030451A">
        <w:rPr>
          <w:rFonts w:cs="Arial"/>
        </w:rPr>
        <w:t>,</w:t>
      </w:r>
      <w:r>
        <w:t xml:space="preserve"> </w:t>
      </w:r>
      <w:r w:rsidRPr="0098243E">
        <w:t xml:space="preserve">a to nejpozději do </w:t>
      </w:r>
      <w:r w:rsidRPr="0030451A">
        <w:rPr>
          <w:b/>
          <w:u w:val="single"/>
        </w:rPr>
        <w:t>4 pracovních dnů</w:t>
      </w:r>
      <w:r w:rsidRPr="0098243E">
        <w:t xml:space="preserve"> ode dne doručení požadavku dodavatele dle § 49 odst. 2 zákona.</w:t>
      </w:r>
    </w:p>
    <w:p w14:paraId="58159819" w14:textId="77777777" w:rsidR="0030451A" w:rsidRPr="006D0CB1" w:rsidRDefault="0030451A" w:rsidP="0030451A">
      <w:pPr>
        <w:pStyle w:val="Odstavecseseznamem"/>
        <w:spacing w:line="280" w:lineRule="atLeast"/>
        <w:ind w:left="540"/>
      </w:pPr>
    </w:p>
    <w:p w14:paraId="4F78E081" w14:textId="77777777" w:rsidR="0030451A" w:rsidRPr="006D0CB1" w:rsidRDefault="0030451A" w:rsidP="0030451A">
      <w:pPr>
        <w:pStyle w:val="Odstavecseseznamem"/>
        <w:spacing w:line="280" w:lineRule="atLeast"/>
        <w:ind w:left="540"/>
      </w:pPr>
      <w:r w:rsidRPr="006D0CB1">
        <w:lastRenderedPageBreak/>
        <w:t>Zadavatel upozorňuje, že v rámci zachování zásady transparentnosti, rovného zacházení a</w:t>
      </w:r>
      <w:r>
        <w:t xml:space="preserve"> </w:t>
      </w:r>
      <w:r w:rsidRPr="006D0CB1">
        <w:t xml:space="preserve">zákazu diskriminace musí být veškerá komunikace se zadavatelem vedena pouze </w:t>
      </w:r>
      <w:r w:rsidRPr="0030451A">
        <w:rPr>
          <w:u w:val="single"/>
        </w:rPr>
        <w:t>písemnou formou</w:t>
      </w:r>
      <w:r>
        <w:t xml:space="preserve">. </w:t>
      </w:r>
      <w:r w:rsidRPr="006D0CB1">
        <w:t>Jakýkoliv další způsob (např. osobní jednání, telefonicky, apod.) je vyloučen.</w:t>
      </w:r>
    </w:p>
    <w:p w14:paraId="6B49A481" w14:textId="77777777" w:rsidR="0030451A" w:rsidRDefault="0030451A" w:rsidP="0030451A">
      <w:pPr>
        <w:pStyle w:val="Odstavecseseznamem"/>
        <w:spacing w:line="280" w:lineRule="atLeast"/>
        <w:ind w:left="540"/>
      </w:pPr>
    </w:p>
    <w:p w14:paraId="542A9E2F" w14:textId="19DC5B4D" w:rsidR="005B728C" w:rsidRDefault="0030451A" w:rsidP="00CB4777">
      <w:pPr>
        <w:pStyle w:val="Odstavecseseznamem"/>
        <w:spacing w:line="280" w:lineRule="atLeast"/>
        <w:ind w:left="540"/>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w:t>
      </w:r>
      <w:r w:rsidR="00CB4777">
        <w:t>ném certifikátu.</w:t>
      </w:r>
    </w:p>
    <w:p w14:paraId="35A7609B" w14:textId="77777777" w:rsidR="00CB4777" w:rsidRPr="00CB4777" w:rsidRDefault="00CB4777" w:rsidP="00CB4777">
      <w:pPr>
        <w:pStyle w:val="Odstavecseseznamem"/>
        <w:spacing w:line="280" w:lineRule="atLeast"/>
        <w:ind w:left="540"/>
      </w:pPr>
    </w:p>
    <w:p w14:paraId="14C872FD" w14:textId="63CBEAC5" w:rsidR="002E0316" w:rsidRPr="005B728C" w:rsidRDefault="00532095" w:rsidP="002053BC">
      <w:pPr>
        <w:widowControl w:val="0"/>
        <w:numPr>
          <w:ilvl w:val="1"/>
          <w:numId w:val="12"/>
        </w:numPr>
        <w:spacing w:before="120" w:after="60" w:line="276" w:lineRule="auto"/>
        <w:ind w:right="23"/>
        <w:jc w:val="left"/>
        <w:rPr>
          <w:rFonts w:cs="Arial"/>
        </w:rPr>
      </w:pPr>
      <w:r w:rsidRPr="005B728C">
        <w:rPr>
          <w:rFonts w:cs="Arial"/>
          <w:b/>
          <w:szCs w:val="20"/>
          <w:u w:val="single"/>
        </w:rPr>
        <w:t>Prohlídka místa plnění</w:t>
      </w:r>
    </w:p>
    <w:p w14:paraId="3DFE828B" w14:textId="38A880FA" w:rsidR="009F4760" w:rsidRPr="004A420F" w:rsidRDefault="009F4760" w:rsidP="004A420F">
      <w:pPr>
        <w:spacing w:before="120" w:line="280" w:lineRule="atLeast"/>
        <w:ind w:left="540"/>
        <w:rPr>
          <w:rFonts w:cs="Arial"/>
          <w:snapToGrid w:val="0"/>
          <w:szCs w:val="20"/>
        </w:rPr>
      </w:pPr>
      <w:bookmarkStart w:id="138" w:name="_Toc372138679"/>
      <w:bookmarkStart w:id="139" w:name="_Toc372138680"/>
      <w:bookmarkStart w:id="140" w:name="_Toc372138681"/>
      <w:bookmarkStart w:id="141" w:name="_Toc372138682"/>
      <w:bookmarkStart w:id="142" w:name="_Toc372138683"/>
      <w:bookmarkStart w:id="143" w:name="_Toc278564627"/>
      <w:bookmarkEnd w:id="138"/>
      <w:bookmarkEnd w:id="139"/>
      <w:bookmarkEnd w:id="140"/>
      <w:bookmarkEnd w:id="141"/>
      <w:bookmarkEnd w:id="142"/>
      <w:r>
        <w:rPr>
          <w:bCs/>
        </w:rPr>
        <w:t>Žádost o uskutečnění prohlídky</w:t>
      </w:r>
      <w:r w:rsidR="004A420F">
        <w:rPr>
          <w:bCs/>
        </w:rPr>
        <w:t xml:space="preserve"> místa plnění vč. určení </w:t>
      </w:r>
      <w:r w:rsidR="006D5C68">
        <w:rPr>
          <w:bCs/>
        </w:rPr>
        <w:t>místa</w:t>
      </w:r>
      <w:r w:rsidR="004A420F">
        <w:rPr>
          <w:bCs/>
        </w:rPr>
        <w:t xml:space="preserve"> plnění uvedeného</w:t>
      </w:r>
      <w:r w:rsidR="004A420F" w:rsidRPr="004A420F">
        <w:rPr>
          <w:bCs/>
        </w:rPr>
        <w:t xml:space="preserve"> v příloze č. 2 závazného návrhu smlouvy (</w:t>
      </w:r>
      <w:r w:rsidR="004A420F" w:rsidRPr="004A420F">
        <w:rPr>
          <w:b/>
          <w:bCs/>
        </w:rPr>
        <w:t>Seznam míst plnění</w:t>
      </w:r>
      <w:r w:rsidR="004A420F" w:rsidRPr="004A420F">
        <w:rPr>
          <w:bCs/>
        </w:rPr>
        <w:t xml:space="preserve">), jehož vzor tvoří </w:t>
      </w:r>
      <w:r w:rsidR="004A420F" w:rsidRPr="004A420F">
        <w:rPr>
          <w:bCs/>
          <w:u w:val="single"/>
        </w:rPr>
        <w:t>Přílohu č. 2</w:t>
      </w:r>
      <w:r w:rsidR="004A420F" w:rsidRPr="004A420F">
        <w:rPr>
          <w:bCs/>
        </w:rPr>
        <w:t xml:space="preserve"> této zadávací dokumentace – </w:t>
      </w:r>
      <w:r w:rsidR="004A420F">
        <w:rPr>
          <w:bCs/>
          <w:i/>
        </w:rPr>
        <w:t>Návrh smlouvy (závazný vzor)</w:t>
      </w:r>
      <w:r w:rsidR="004A420F">
        <w:rPr>
          <w:bCs/>
        </w:rPr>
        <w:t xml:space="preserve"> </w:t>
      </w:r>
      <w:r>
        <w:rPr>
          <w:bCs/>
        </w:rPr>
        <w:t>j</w:t>
      </w:r>
      <w:r>
        <w:t xml:space="preserve">e možno podat a doručit </w:t>
      </w:r>
      <w:r>
        <w:rPr>
          <w:b/>
        </w:rPr>
        <w:t xml:space="preserve">písemně </w:t>
      </w:r>
      <w:r>
        <w:t xml:space="preserve">nejpozději </w:t>
      </w:r>
      <w:r w:rsidRPr="0030451A">
        <w:rPr>
          <w:b/>
          <w:u w:val="single"/>
        </w:rPr>
        <w:t>13 kalendářních dnů</w:t>
      </w:r>
      <w:r>
        <w:t xml:space="preserve"> před uplynutím lhůty pro podání nabídek (s ohledem na lhůtu pro</w:t>
      </w:r>
      <w:r w:rsidR="00F81073">
        <w:t> </w:t>
      </w:r>
      <w:r w:rsidR="006D5C68">
        <w:t>uskutečnění</w:t>
      </w:r>
      <w:r>
        <w:t xml:space="preserve"> prohlídky místa plnění dle § 49 odst. 5 zákona). </w:t>
      </w:r>
    </w:p>
    <w:p w14:paraId="06908193" w14:textId="27B46C6C" w:rsidR="009F4760" w:rsidRPr="004A420F" w:rsidRDefault="006D5C68" w:rsidP="004A420F">
      <w:pPr>
        <w:spacing w:before="120" w:line="280" w:lineRule="atLeast"/>
        <w:ind w:left="540"/>
        <w:rPr>
          <w:rFonts w:cs="Arial"/>
          <w:snapToGrid w:val="0"/>
          <w:szCs w:val="20"/>
        </w:rPr>
      </w:pPr>
      <w:r w:rsidRPr="004A420F">
        <w:rPr>
          <w:rFonts w:cs="Arial"/>
          <w:snapToGrid w:val="0"/>
          <w:szCs w:val="20"/>
        </w:rPr>
        <w:t>Termín uskutečnění prohlídky místa plnění v požadované</w:t>
      </w:r>
      <w:r>
        <w:t xml:space="preserve"> lokalitě bude zadavatelem stanoven formou dodatečné informace k zadávacím podmínkám, která bude poskytnuta vždy stejným způsobem, kterým byla poskytnuta zadávací dokumentace a uveřejněna na profilu zadavatele </w:t>
      </w:r>
      <w:hyperlink r:id="rId17" w:history="1">
        <w:r w:rsidRPr="004A420F">
          <w:rPr>
            <w:rStyle w:val="Hypertextovodkaz"/>
            <w:rFonts w:ascii="Arial" w:hAnsi="Arial" w:cs="Arial"/>
          </w:rPr>
          <w:t>https://mpsv.ezak.cz/profile_display_2.html</w:t>
        </w:r>
      </w:hyperlink>
      <w:r w:rsidR="004E50EF">
        <w:rPr>
          <w:rFonts w:cs="Arial"/>
        </w:rPr>
        <w:t xml:space="preserve">, </w:t>
      </w:r>
      <w:r>
        <w:t xml:space="preserve">a to nejpozději do </w:t>
      </w:r>
      <w:r w:rsidRPr="0030451A">
        <w:rPr>
          <w:b/>
          <w:u w:val="single"/>
        </w:rPr>
        <w:t>4 pracovních dnů</w:t>
      </w:r>
      <w:r>
        <w:t xml:space="preserve"> ode dne doručení požadavku o uskutečnění prohlídky místa plnění. </w:t>
      </w:r>
      <w:r w:rsidR="009F4760">
        <w:t>Prohlídky místa plnění se bude oprávněn účastnit jakýkoli dodavatel, který má zájem na podání nabídky.</w:t>
      </w:r>
    </w:p>
    <w:p w14:paraId="70C79255" w14:textId="77777777" w:rsidR="009F4760" w:rsidRDefault="009F4760" w:rsidP="004A420F">
      <w:pPr>
        <w:spacing w:before="120" w:line="280" w:lineRule="atLeast"/>
        <w:ind w:left="539"/>
      </w:pPr>
      <w:r w:rsidRPr="004A420F">
        <w:rPr>
          <w:rFonts w:cs="Arial"/>
          <w:snapToGrid w:val="0"/>
          <w:szCs w:val="20"/>
        </w:rPr>
        <w:t>Zadavat</w:t>
      </w:r>
      <w:r>
        <w:t>el doporučuje, aby pro právní čistotu zadávací procesu byla veškerá komunikace se zadavatelem vedena pouze elektronicky prostřednictvím elektronického nástroje / profilu zadavatele. Pro tyto účely a v souladu se zákonem systém vyžaduje registraci dodavatele a elektronický podpis založený na kvalifikovaném certifikátu.</w:t>
      </w:r>
    </w:p>
    <w:p w14:paraId="484A6432" w14:textId="3345ADFB" w:rsidR="00A749C4" w:rsidRPr="004A420F" w:rsidRDefault="009F4760" w:rsidP="009F476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r w:rsidRPr="004A420F">
        <w:rPr>
          <w:caps/>
          <w:color w:val="FFFFFF"/>
          <w:sz w:val="22"/>
          <w:szCs w:val="22"/>
        </w:rPr>
        <w:t xml:space="preserve"> </w:t>
      </w:r>
      <w:bookmarkStart w:id="144" w:name="_Toc448768051"/>
      <w:r w:rsidR="00A749C4" w:rsidRPr="004A420F">
        <w:rPr>
          <w:caps/>
          <w:color w:val="FFFFFF"/>
          <w:sz w:val="22"/>
          <w:szCs w:val="22"/>
        </w:rPr>
        <w:t>Lhůta, místo a způsob pro podání nabídek</w:t>
      </w:r>
      <w:bookmarkEnd w:id="143"/>
      <w:bookmarkEnd w:id="144"/>
    </w:p>
    <w:p w14:paraId="298CBA8C" w14:textId="588B3D9C" w:rsidR="004A420F" w:rsidRPr="004A420F" w:rsidRDefault="004A420F" w:rsidP="002053BC">
      <w:pPr>
        <w:widowControl w:val="0"/>
        <w:numPr>
          <w:ilvl w:val="1"/>
          <w:numId w:val="16"/>
        </w:numPr>
        <w:spacing w:before="120" w:after="60" w:line="280" w:lineRule="atLeast"/>
        <w:ind w:right="-108"/>
        <w:jc w:val="left"/>
        <w:rPr>
          <w:rFonts w:cs="Arial"/>
          <w:szCs w:val="20"/>
        </w:rPr>
      </w:pPr>
      <w:r>
        <w:rPr>
          <w:rFonts w:cs="Arial"/>
          <w:b/>
          <w:szCs w:val="20"/>
          <w:u w:val="single"/>
        </w:rPr>
        <w:t>Podmín</w:t>
      </w:r>
      <w:r w:rsidRPr="004A420F">
        <w:rPr>
          <w:rFonts w:cs="Arial"/>
          <w:b/>
          <w:szCs w:val="20"/>
          <w:u w:val="single"/>
        </w:rPr>
        <w:t>k</w:t>
      </w:r>
      <w:r>
        <w:rPr>
          <w:rFonts w:cs="Arial"/>
          <w:b/>
          <w:szCs w:val="20"/>
          <w:u w:val="single"/>
        </w:rPr>
        <w:t>y</w:t>
      </w:r>
      <w:r w:rsidRPr="004A420F">
        <w:rPr>
          <w:rFonts w:cs="Arial"/>
          <w:b/>
          <w:szCs w:val="20"/>
          <w:u w:val="single"/>
        </w:rPr>
        <w:t xml:space="preserve"> pro podání nabídek </w:t>
      </w:r>
    </w:p>
    <w:p w14:paraId="16DD589D" w14:textId="77777777" w:rsidR="004A420F" w:rsidRPr="004A420F" w:rsidRDefault="004A420F" w:rsidP="004458AB">
      <w:pPr>
        <w:spacing w:before="120" w:line="280" w:lineRule="atLeast"/>
        <w:ind w:right="-108" w:firstLine="540"/>
        <w:rPr>
          <w:rFonts w:cs="Arial"/>
          <w:szCs w:val="20"/>
        </w:rPr>
      </w:pPr>
      <w:r w:rsidRPr="004A420F">
        <w:rPr>
          <w:rFonts w:cs="Arial"/>
          <w:szCs w:val="20"/>
        </w:rPr>
        <w:t>Uchazeč je oprávněn podat nabídku buď:</w:t>
      </w:r>
    </w:p>
    <w:p w14:paraId="4F13E159" w14:textId="77777777" w:rsidR="004A420F" w:rsidRDefault="004A420F" w:rsidP="002053BC">
      <w:pPr>
        <w:pStyle w:val="Odstavecseseznamem"/>
        <w:numPr>
          <w:ilvl w:val="0"/>
          <w:numId w:val="17"/>
        </w:numPr>
        <w:spacing w:before="120" w:line="280" w:lineRule="atLeast"/>
        <w:ind w:right="-108"/>
        <w:rPr>
          <w:rFonts w:cs="Arial"/>
          <w:szCs w:val="20"/>
        </w:rPr>
      </w:pPr>
      <w:r w:rsidRPr="004A420F">
        <w:rPr>
          <w:rFonts w:cs="Arial"/>
          <w:szCs w:val="20"/>
        </w:rPr>
        <w:t>elektronickými prostředky nebo</w:t>
      </w:r>
    </w:p>
    <w:p w14:paraId="20742FEF" w14:textId="797AE5F5" w:rsidR="0068547E" w:rsidRDefault="004A420F" w:rsidP="00CB4777">
      <w:pPr>
        <w:pStyle w:val="Odstavecseseznamem"/>
        <w:numPr>
          <w:ilvl w:val="0"/>
          <w:numId w:val="17"/>
        </w:numPr>
        <w:spacing w:before="120" w:line="280" w:lineRule="atLeast"/>
        <w:ind w:right="-108"/>
        <w:rPr>
          <w:rFonts w:cs="Arial"/>
          <w:szCs w:val="20"/>
        </w:rPr>
      </w:pPr>
      <w:r w:rsidRPr="004A420F">
        <w:rPr>
          <w:rFonts w:cs="Arial"/>
          <w:szCs w:val="20"/>
        </w:rPr>
        <w:t>v listinné podobě (zadavatel listinnou formu upřednostňuje).</w:t>
      </w:r>
    </w:p>
    <w:p w14:paraId="7AD4DA57" w14:textId="77777777" w:rsidR="00CB4777" w:rsidRPr="00CB4777" w:rsidRDefault="00CB4777" w:rsidP="00CB4777">
      <w:pPr>
        <w:pStyle w:val="Odstavecseseznamem"/>
        <w:spacing w:before="120" w:line="280" w:lineRule="atLeast"/>
        <w:ind w:left="1068" w:right="-108"/>
        <w:rPr>
          <w:rFonts w:cs="Arial"/>
          <w:szCs w:val="20"/>
        </w:rPr>
      </w:pPr>
    </w:p>
    <w:p w14:paraId="35505A4F" w14:textId="390DBCB2" w:rsidR="004A420F" w:rsidRPr="004A420F" w:rsidRDefault="004A420F" w:rsidP="002053BC">
      <w:pPr>
        <w:widowControl w:val="0"/>
        <w:numPr>
          <w:ilvl w:val="1"/>
          <w:numId w:val="16"/>
        </w:numPr>
        <w:spacing w:before="120" w:after="60" w:line="280" w:lineRule="atLeast"/>
        <w:ind w:right="-108"/>
        <w:jc w:val="left"/>
        <w:rPr>
          <w:rFonts w:cs="Arial"/>
          <w:szCs w:val="20"/>
        </w:rPr>
      </w:pPr>
      <w:r>
        <w:rPr>
          <w:rFonts w:cs="Arial"/>
          <w:b/>
          <w:szCs w:val="20"/>
          <w:u w:val="single"/>
        </w:rPr>
        <w:t>Lhůta a místo pro podání nabídek</w:t>
      </w:r>
      <w:r w:rsidRPr="004A420F">
        <w:rPr>
          <w:rFonts w:cs="Arial"/>
          <w:szCs w:val="20"/>
        </w:rPr>
        <w:tab/>
      </w:r>
    </w:p>
    <w:p w14:paraId="71CD9949" w14:textId="2268B387" w:rsidR="004A420F" w:rsidRPr="007C1334" w:rsidRDefault="004A420F" w:rsidP="004458AB">
      <w:pPr>
        <w:spacing w:before="120" w:line="280" w:lineRule="atLeast"/>
        <w:ind w:right="-108" w:firstLine="540"/>
        <w:rPr>
          <w:rFonts w:cs="Arial"/>
          <w:szCs w:val="20"/>
        </w:rPr>
      </w:pPr>
      <w:r w:rsidRPr="007C1334">
        <w:rPr>
          <w:rFonts w:cs="Arial"/>
          <w:szCs w:val="20"/>
        </w:rPr>
        <w:t>Datum:</w:t>
      </w:r>
      <w:r w:rsidRPr="007C1334">
        <w:rPr>
          <w:rFonts w:cs="Arial"/>
          <w:szCs w:val="20"/>
        </w:rPr>
        <w:tab/>
      </w:r>
      <w:r w:rsidRPr="007C1334">
        <w:rPr>
          <w:rFonts w:cs="Arial"/>
          <w:b/>
          <w:szCs w:val="20"/>
        </w:rPr>
        <w:t xml:space="preserve">     </w:t>
      </w:r>
      <w:ins w:id="145" w:author="Mesarčová Veronika Mgr. (MPSV)" w:date="2016-04-18T15:44:00Z">
        <w:r w:rsidR="006D272E">
          <w:rPr>
            <w:rFonts w:cs="Arial"/>
            <w:b/>
            <w:szCs w:val="20"/>
          </w:rPr>
          <w:t>6</w:t>
        </w:r>
      </w:ins>
      <w:del w:id="146" w:author="Mesarčová Veronika Mgr. (MPSV)" w:date="2016-04-18T15:44:00Z">
        <w:r w:rsidR="007C1334" w:rsidRPr="007C1334" w:rsidDel="006D272E">
          <w:rPr>
            <w:rFonts w:cs="Arial"/>
            <w:b/>
            <w:szCs w:val="20"/>
          </w:rPr>
          <w:delText>11</w:delText>
        </w:r>
      </w:del>
      <w:r w:rsidR="007C1334" w:rsidRPr="007C1334">
        <w:rPr>
          <w:rFonts w:cs="Arial"/>
          <w:b/>
          <w:szCs w:val="20"/>
        </w:rPr>
        <w:t xml:space="preserve">. </w:t>
      </w:r>
      <w:ins w:id="147" w:author="Mesarčová Veronika Mgr. (MPSV)" w:date="2016-04-18T15:44:00Z">
        <w:r w:rsidR="006D272E">
          <w:rPr>
            <w:rFonts w:cs="Arial"/>
            <w:b/>
            <w:szCs w:val="20"/>
          </w:rPr>
          <w:t>6</w:t>
        </w:r>
      </w:ins>
      <w:del w:id="148" w:author="Mesarčová Veronika Mgr. (MPSV)" w:date="2016-04-18T15:44:00Z">
        <w:r w:rsidR="007C1334" w:rsidRPr="007C1334" w:rsidDel="006D272E">
          <w:rPr>
            <w:rFonts w:cs="Arial"/>
            <w:b/>
            <w:szCs w:val="20"/>
          </w:rPr>
          <w:delText>4</w:delText>
        </w:r>
      </w:del>
      <w:r w:rsidR="007C1334" w:rsidRPr="007C1334">
        <w:rPr>
          <w:rFonts w:cs="Arial"/>
          <w:b/>
          <w:szCs w:val="20"/>
        </w:rPr>
        <w:t>.</w:t>
      </w:r>
      <w:r w:rsidRPr="007C1334">
        <w:rPr>
          <w:rFonts w:cs="Arial"/>
          <w:b/>
          <w:szCs w:val="20"/>
        </w:rPr>
        <w:t xml:space="preserve"> 2016</w:t>
      </w:r>
      <w:r w:rsidRPr="007C1334">
        <w:rPr>
          <w:rFonts w:cs="Arial"/>
          <w:b/>
          <w:szCs w:val="20"/>
        </w:rPr>
        <w:tab/>
      </w:r>
      <w:r w:rsidR="007C1334" w:rsidRPr="007C1334">
        <w:rPr>
          <w:rFonts w:cs="Arial"/>
          <w:szCs w:val="20"/>
        </w:rPr>
        <w:tab/>
      </w:r>
      <w:r w:rsidRPr="007C1334">
        <w:rPr>
          <w:rFonts w:cs="Arial"/>
          <w:szCs w:val="20"/>
        </w:rPr>
        <w:t>Hodina</w:t>
      </w:r>
      <w:r w:rsidRPr="007C1334">
        <w:rPr>
          <w:rFonts w:cs="Arial"/>
          <w:b/>
          <w:szCs w:val="20"/>
        </w:rPr>
        <w:t>:      13:00</w:t>
      </w:r>
    </w:p>
    <w:p w14:paraId="18C584C9" w14:textId="338E32AB" w:rsidR="004A420F" w:rsidRPr="004A420F" w:rsidRDefault="004A420F" w:rsidP="0030451A">
      <w:pPr>
        <w:spacing w:before="120" w:line="280" w:lineRule="atLeast"/>
        <w:ind w:right="-108" w:firstLine="540"/>
        <w:rPr>
          <w:rFonts w:cs="Arial"/>
          <w:szCs w:val="20"/>
        </w:rPr>
      </w:pPr>
      <w:r w:rsidRPr="002053BC">
        <w:rPr>
          <w:rFonts w:cs="Arial"/>
          <w:szCs w:val="20"/>
          <w:u w:val="single"/>
        </w:rPr>
        <w:t>Adresa pro elektronické podání nabídek</w:t>
      </w:r>
      <w:r w:rsidRPr="004A420F">
        <w:rPr>
          <w:rFonts w:cs="Arial"/>
          <w:szCs w:val="20"/>
        </w:rPr>
        <w:t>:</w:t>
      </w:r>
      <w:r w:rsidR="0030451A">
        <w:rPr>
          <w:rFonts w:cs="Arial"/>
          <w:szCs w:val="20"/>
        </w:rPr>
        <w:t xml:space="preserve"> </w:t>
      </w:r>
    </w:p>
    <w:p w14:paraId="0AD74BE4" w14:textId="7A487FF8" w:rsidR="004E50EF" w:rsidRDefault="0021290D" w:rsidP="007C1334">
      <w:pPr>
        <w:spacing w:before="120" w:line="280" w:lineRule="atLeast"/>
        <w:ind w:right="-108" w:firstLine="540"/>
        <w:rPr>
          <w:rFonts w:cs="Arial"/>
          <w:szCs w:val="20"/>
          <w:u w:val="single"/>
        </w:rPr>
      </w:pPr>
      <w:hyperlink r:id="rId18" w:history="1">
        <w:r w:rsidR="004E50EF" w:rsidRPr="0045120C">
          <w:rPr>
            <w:rStyle w:val="Hypertextovodkaz"/>
            <w:rFonts w:ascii="Arial" w:hAnsi="Arial" w:cs="Arial"/>
            <w:szCs w:val="20"/>
          </w:rPr>
          <w:t>https://mpsv.ezak.cz/profile_display_2.htm</w:t>
        </w:r>
      </w:hyperlink>
      <w:r w:rsidR="004E50EF">
        <w:rPr>
          <w:rFonts w:cs="Arial"/>
          <w:szCs w:val="20"/>
          <w:u w:val="single"/>
        </w:rPr>
        <w:t xml:space="preserve"> </w:t>
      </w:r>
    </w:p>
    <w:p w14:paraId="4A62449B" w14:textId="77777777" w:rsidR="007C1334" w:rsidRDefault="007C1334" w:rsidP="007C1334">
      <w:pPr>
        <w:spacing w:before="120" w:line="280" w:lineRule="atLeast"/>
        <w:ind w:right="-108" w:firstLine="540"/>
        <w:rPr>
          <w:rFonts w:cs="Arial"/>
          <w:szCs w:val="20"/>
          <w:u w:val="single"/>
        </w:rPr>
      </w:pPr>
    </w:p>
    <w:p w14:paraId="19A18270" w14:textId="77777777" w:rsidR="004A420F" w:rsidRPr="004A420F" w:rsidRDefault="004A420F" w:rsidP="004458AB">
      <w:pPr>
        <w:spacing w:before="120" w:line="280" w:lineRule="atLeast"/>
        <w:ind w:right="-108" w:firstLine="540"/>
        <w:rPr>
          <w:rFonts w:cs="Arial"/>
          <w:szCs w:val="20"/>
        </w:rPr>
      </w:pPr>
      <w:r w:rsidRPr="002053BC">
        <w:rPr>
          <w:rFonts w:cs="Arial"/>
          <w:szCs w:val="20"/>
          <w:u w:val="single"/>
        </w:rPr>
        <w:t>Adresa pro listinné podání nabídek</w:t>
      </w:r>
      <w:r w:rsidRPr="004A420F">
        <w:rPr>
          <w:rFonts w:cs="Arial"/>
          <w:szCs w:val="20"/>
        </w:rPr>
        <w:t xml:space="preserve">: </w:t>
      </w:r>
    </w:p>
    <w:p w14:paraId="6415B410" w14:textId="77777777" w:rsidR="004A420F" w:rsidRPr="004A420F" w:rsidRDefault="004A420F" w:rsidP="004458AB">
      <w:pPr>
        <w:spacing w:before="120" w:line="280" w:lineRule="atLeast"/>
        <w:ind w:right="-108" w:firstLine="540"/>
        <w:rPr>
          <w:rFonts w:cs="Arial"/>
          <w:szCs w:val="20"/>
        </w:rPr>
      </w:pPr>
      <w:r w:rsidRPr="004A420F">
        <w:rPr>
          <w:rFonts w:cs="Arial"/>
          <w:szCs w:val="20"/>
        </w:rPr>
        <w:t xml:space="preserve">Česká republika - Ministerstvo práce a sociálních věcí </w:t>
      </w:r>
    </w:p>
    <w:p w14:paraId="2FA9BE8D" w14:textId="77777777" w:rsidR="004A420F" w:rsidRPr="004A420F" w:rsidRDefault="004A420F" w:rsidP="004458AB">
      <w:pPr>
        <w:spacing w:before="120" w:line="280" w:lineRule="atLeast"/>
        <w:ind w:right="-108" w:firstLine="540"/>
        <w:rPr>
          <w:rFonts w:cs="Arial"/>
          <w:szCs w:val="20"/>
        </w:rPr>
      </w:pPr>
      <w:r w:rsidRPr="004A420F">
        <w:rPr>
          <w:rFonts w:cs="Arial"/>
          <w:szCs w:val="20"/>
        </w:rPr>
        <w:t>Odbor centrálních nákupů a veřejných zakázek</w:t>
      </w:r>
    </w:p>
    <w:p w14:paraId="012FD4BF" w14:textId="71DD5CAD" w:rsidR="004A420F" w:rsidRPr="004A420F" w:rsidRDefault="004A420F" w:rsidP="004458AB">
      <w:pPr>
        <w:spacing w:before="120" w:line="280" w:lineRule="atLeast"/>
        <w:ind w:right="-108" w:firstLine="540"/>
        <w:rPr>
          <w:rFonts w:cs="Arial"/>
          <w:szCs w:val="20"/>
        </w:rPr>
      </w:pPr>
      <w:r w:rsidRPr="004A420F">
        <w:rPr>
          <w:rFonts w:cs="Arial"/>
          <w:szCs w:val="20"/>
        </w:rPr>
        <w:t>Na Poříčním právu 376/1</w:t>
      </w:r>
      <w:r w:rsidR="004458AB">
        <w:rPr>
          <w:rFonts w:cs="Arial"/>
          <w:szCs w:val="20"/>
        </w:rPr>
        <w:t xml:space="preserve">, </w:t>
      </w:r>
      <w:r w:rsidRPr="004A420F">
        <w:rPr>
          <w:rFonts w:cs="Arial"/>
          <w:szCs w:val="20"/>
        </w:rPr>
        <w:t>128 01 Praha 2</w:t>
      </w:r>
    </w:p>
    <w:p w14:paraId="06992083" w14:textId="3BF044B2" w:rsidR="004A420F" w:rsidRPr="004A420F" w:rsidRDefault="004A420F" w:rsidP="002053BC">
      <w:pPr>
        <w:widowControl w:val="0"/>
        <w:numPr>
          <w:ilvl w:val="1"/>
          <w:numId w:val="16"/>
        </w:numPr>
        <w:spacing w:before="120" w:after="60" w:line="280" w:lineRule="atLeast"/>
        <w:ind w:right="-108"/>
        <w:jc w:val="left"/>
        <w:rPr>
          <w:rFonts w:cs="Arial"/>
          <w:b/>
          <w:szCs w:val="20"/>
          <w:u w:val="single"/>
        </w:rPr>
      </w:pPr>
      <w:r>
        <w:rPr>
          <w:rFonts w:cs="Arial"/>
          <w:b/>
          <w:szCs w:val="20"/>
          <w:u w:val="single"/>
        </w:rPr>
        <w:lastRenderedPageBreak/>
        <w:t xml:space="preserve">Nabídky podané elektronickými </w:t>
      </w:r>
      <w:r w:rsidR="006D5C68">
        <w:rPr>
          <w:rFonts w:cs="Arial"/>
          <w:b/>
          <w:szCs w:val="20"/>
          <w:u w:val="single"/>
        </w:rPr>
        <w:t>prostředky</w:t>
      </w:r>
    </w:p>
    <w:p w14:paraId="5DF16727" w14:textId="33E59A29" w:rsidR="004A420F" w:rsidRPr="004A420F" w:rsidRDefault="004A420F" w:rsidP="004A420F">
      <w:pPr>
        <w:spacing w:before="120" w:line="280" w:lineRule="atLeast"/>
        <w:ind w:left="540"/>
        <w:rPr>
          <w:rFonts w:cs="Arial"/>
          <w:snapToGrid w:val="0"/>
          <w:szCs w:val="20"/>
        </w:rPr>
      </w:pPr>
      <w:r w:rsidRPr="004A420F">
        <w:t>Nabídky podávané v elektronické podobě uchazeči doručí do konce lhůty pro podání nabídek, a</w:t>
      </w:r>
      <w:r w:rsidR="0030451A">
        <w:t> </w:t>
      </w:r>
      <w:r w:rsidRPr="004A420F">
        <w:t>to</w:t>
      </w:r>
      <w:r w:rsidR="0030451A">
        <w:t> </w:t>
      </w:r>
      <w:r w:rsidRPr="004A420F">
        <w:t>prostřednictvím elektronického nástroje na výše uvedené elektronické adrese.</w:t>
      </w:r>
    </w:p>
    <w:p w14:paraId="0C658111" w14:textId="60C506AA" w:rsidR="004A420F" w:rsidRPr="004A420F" w:rsidRDefault="004A420F" w:rsidP="004A420F">
      <w:pPr>
        <w:spacing w:before="120" w:line="280" w:lineRule="atLeast"/>
        <w:ind w:left="540"/>
        <w:rPr>
          <w:rFonts w:cs="Arial"/>
          <w:snapToGrid w:val="0"/>
          <w:szCs w:val="20"/>
        </w:rPr>
      </w:pPr>
      <w:r w:rsidRPr="004A420F">
        <w:rPr>
          <w:rFonts w:cs="Arial"/>
          <w:snapToGrid w:val="0"/>
          <w:szCs w:val="20"/>
        </w:rPr>
        <w:t>Uchazeč, resp. kontaktní</w:t>
      </w:r>
      <w:r w:rsidRPr="004A420F">
        <w:t xml:space="preserve"> osoba pro podání nabídky, musí být pro elektronické podání nabídky držitelem kvalifikovaného certifikátu. Uchazeč je povinen podat nabídku prostřednictvím kontaktní osoby uvedené na krycím listu nabídky a uvedeného elektronického kontaktu, jehož</w:t>
      </w:r>
      <w:r w:rsidR="004458AB">
        <w:t> </w:t>
      </w:r>
      <w:r w:rsidRPr="004A420F">
        <w:t>prostřednictvím bude vedena komunikace v rámci zadávacího řízení.</w:t>
      </w:r>
    </w:p>
    <w:p w14:paraId="1C63B694" w14:textId="6A345D35" w:rsidR="004A420F" w:rsidRPr="004A420F" w:rsidRDefault="004A420F" w:rsidP="004A420F">
      <w:pPr>
        <w:spacing w:before="120" w:line="280" w:lineRule="atLeast"/>
        <w:ind w:left="540"/>
        <w:rPr>
          <w:rFonts w:cs="Arial"/>
          <w:snapToGrid w:val="0"/>
          <w:szCs w:val="20"/>
        </w:rPr>
      </w:pPr>
      <w:r w:rsidRPr="004A420F">
        <w:rPr>
          <w:rFonts w:cs="Arial"/>
          <w:snapToGrid w:val="0"/>
          <w:szCs w:val="20"/>
        </w:rPr>
        <w:t xml:space="preserve">Při </w:t>
      </w:r>
      <w:r w:rsidRPr="004A420F">
        <w:t xml:space="preserve">zadávání veřejné zakázky jsou zadavatel i uchazeči povinni používat, při využití elektronických prostředků, výlučně elektronické prostředky dle § 149 zákona. </w:t>
      </w:r>
    </w:p>
    <w:p w14:paraId="56961645" w14:textId="10F3AC5A" w:rsidR="004A420F" w:rsidRPr="004A420F" w:rsidRDefault="004A420F" w:rsidP="004A420F">
      <w:pPr>
        <w:spacing w:before="120" w:line="280" w:lineRule="atLeast"/>
        <w:ind w:left="540"/>
        <w:rPr>
          <w:rFonts w:cs="Arial"/>
          <w:snapToGrid w:val="0"/>
          <w:szCs w:val="20"/>
        </w:rPr>
      </w:pPr>
      <w:r w:rsidRPr="004A420F">
        <w:rPr>
          <w:rFonts w:cs="Arial"/>
          <w:snapToGrid w:val="0"/>
          <w:szCs w:val="20"/>
        </w:rPr>
        <w:t>Pokud podává</w:t>
      </w:r>
      <w:r w:rsidRPr="004A420F">
        <w:t xml:space="preserve"> nabídku více uchazečů společně (společná nabídka), uvedou v nabídce kromě kontaktní adresy dle předchozí věty též osobu, která bude zmocněna zastupovat tyto uchazeče při</w:t>
      </w:r>
      <w:r w:rsidR="00673885">
        <w:t> </w:t>
      </w:r>
      <w:r w:rsidRPr="004A420F">
        <w:t>styku se zadavatelem v průběhu zadávacího řízení. Uchazeč je oprávněn podat nabídku prostřednictvím této kontaktní osoby.</w:t>
      </w:r>
    </w:p>
    <w:p w14:paraId="0050FBB1" w14:textId="4A8085F2" w:rsidR="004A420F" w:rsidRDefault="004A420F" w:rsidP="004A420F">
      <w:pPr>
        <w:spacing w:before="120" w:line="280" w:lineRule="atLeast"/>
        <w:ind w:left="540"/>
      </w:pPr>
      <w:r w:rsidRPr="004A420F">
        <w:rPr>
          <w:rFonts w:cs="Arial"/>
          <w:snapToGrid w:val="0"/>
          <w:szCs w:val="20"/>
        </w:rPr>
        <w:t>Uchazeč musí být připojen k síti Internet a mít zajištěný uznávaný elektronický podpis založený na</w:t>
      </w:r>
      <w:r w:rsidR="004458AB">
        <w:rPr>
          <w:rFonts w:cs="Arial"/>
          <w:snapToGrid w:val="0"/>
          <w:szCs w:val="20"/>
        </w:rPr>
        <w:t> </w:t>
      </w:r>
      <w:r w:rsidRPr="004A420F">
        <w:rPr>
          <w:rFonts w:cs="Arial"/>
          <w:snapToGrid w:val="0"/>
          <w:szCs w:val="20"/>
        </w:rPr>
        <w:t xml:space="preserve">kvalifikovaném </w:t>
      </w:r>
      <w:r w:rsidRPr="004A420F">
        <w:t xml:space="preserve">certifikátu. </w:t>
      </w:r>
    </w:p>
    <w:p w14:paraId="667FAEC6" w14:textId="3DD47896" w:rsidR="004A420F" w:rsidRDefault="004A420F" w:rsidP="004A420F">
      <w:pPr>
        <w:spacing w:before="120" w:line="280" w:lineRule="atLeast"/>
        <w:ind w:left="540"/>
      </w:pPr>
      <w:r w:rsidRPr="004A420F">
        <w:rPr>
          <w:rFonts w:cs="Arial"/>
          <w:snapToGrid w:val="0"/>
          <w:szCs w:val="20"/>
        </w:rPr>
        <w:t>Bližší informace nezbytn</w:t>
      </w:r>
      <w:r w:rsidRPr="004A420F">
        <w:t xml:space="preserve">é pro podání elektronické nabídky jsou uvedeny na adrese  </w:t>
      </w:r>
      <w:hyperlink r:id="rId19" w:history="1">
        <w:r w:rsidRPr="008F0636">
          <w:rPr>
            <w:rStyle w:val="Hypertextovodkaz"/>
            <w:rFonts w:ascii="Arial" w:hAnsi="Arial"/>
          </w:rPr>
          <w:t>https://mpsv.ezak.cz/</w:t>
        </w:r>
      </w:hyperlink>
      <w:r w:rsidRPr="004A420F">
        <w:t xml:space="preserve"> v uživatelské příručce a manuálu elektronického podpisu.</w:t>
      </w:r>
    </w:p>
    <w:p w14:paraId="52C94300" w14:textId="77777777" w:rsidR="00CB4777" w:rsidRDefault="00CB4777" w:rsidP="004A420F">
      <w:pPr>
        <w:spacing w:before="120" w:line="280" w:lineRule="atLeast"/>
        <w:ind w:left="540"/>
      </w:pPr>
    </w:p>
    <w:p w14:paraId="5C631FF5" w14:textId="44E9F36F" w:rsidR="004A420F" w:rsidRPr="004A420F" w:rsidRDefault="004A420F" w:rsidP="002053BC">
      <w:pPr>
        <w:widowControl w:val="0"/>
        <w:numPr>
          <w:ilvl w:val="1"/>
          <w:numId w:val="16"/>
        </w:numPr>
        <w:spacing w:before="120" w:after="60" w:line="280" w:lineRule="atLeast"/>
        <w:ind w:right="-108"/>
        <w:jc w:val="left"/>
        <w:rPr>
          <w:rFonts w:cs="Arial"/>
          <w:b/>
          <w:szCs w:val="20"/>
          <w:u w:val="single"/>
        </w:rPr>
      </w:pPr>
      <w:r>
        <w:rPr>
          <w:rFonts w:cs="Arial"/>
          <w:b/>
          <w:szCs w:val="20"/>
          <w:u w:val="single"/>
        </w:rPr>
        <w:t>Nabídky podané v listinné podobě</w:t>
      </w:r>
    </w:p>
    <w:p w14:paraId="64EA6A61" w14:textId="4FA0543A" w:rsidR="004A420F" w:rsidRPr="004A420F" w:rsidRDefault="004A420F" w:rsidP="004A420F">
      <w:pPr>
        <w:spacing w:before="120" w:line="280" w:lineRule="atLeast"/>
        <w:ind w:left="540"/>
        <w:rPr>
          <w:rFonts w:cs="Arial"/>
          <w:snapToGrid w:val="0"/>
          <w:szCs w:val="20"/>
        </w:rPr>
      </w:pPr>
      <w:r w:rsidRPr="004A420F">
        <w:t xml:space="preserve">Nabídky podávané v listinné podobě uchazeči doručí do konce lhůty pro podání nabídek poštou (případně jiným veřejným přepravcem) nebo osobně na podatelnu </w:t>
      </w:r>
      <w:r w:rsidR="006D5C68" w:rsidRPr="004A420F">
        <w:t>zadavatele na</w:t>
      </w:r>
      <w:r w:rsidRPr="004A420F">
        <w:t xml:space="preserve"> adrese </w:t>
      </w:r>
      <w:r w:rsidR="006D5C68">
        <w:t>sídla</w:t>
      </w:r>
      <w:r>
        <w:t xml:space="preserve"> zadavatele </w:t>
      </w:r>
      <w:r w:rsidR="006D5C68">
        <w:t>uvedené</w:t>
      </w:r>
      <w:r>
        <w:t xml:space="preserve"> výše.</w:t>
      </w:r>
    </w:p>
    <w:p w14:paraId="7BBA656C" w14:textId="77777777" w:rsidR="004A420F" w:rsidRDefault="004A420F" w:rsidP="004A420F">
      <w:pPr>
        <w:spacing w:before="120" w:line="280" w:lineRule="atLeast"/>
        <w:ind w:left="540"/>
      </w:pPr>
      <w:r w:rsidRPr="004A420F">
        <w:rPr>
          <w:rFonts w:cs="Arial"/>
          <w:snapToGrid w:val="0"/>
          <w:szCs w:val="20"/>
        </w:rPr>
        <w:t>Při podání</w:t>
      </w:r>
      <w:r w:rsidRPr="004A420F">
        <w:t xml:space="preserve"> nabídky poštou nebo jiným veřejným přepravcem se za okamžik podání nabídky považuje její fyzické převzetí podatelnou zadavatele n</w:t>
      </w:r>
      <w:r>
        <w:t>a adrese výše uvedené.</w:t>
      </w:r>
    </w:p>
    <w:p w14:paraId="3BC3DF64" w14:textId="77777777" w:rsidR="004A420F" w:rsidRDefault="004A420F" w:rsidP="004A420F">
      <w:pPr>
        <w:spacing w:before="120" w:line="280" w:lineRule="atLeast"/>
        <w:ind w:left="540"/>
      </w:pPr>
      <w:r w:rsidRPr="004A420F">
        <w:t>Uchazeč podá nabídku v souladu s § 69 zákona. Nabídka se předkládá v listinné podobě v řádně uzavřené obálce. Obálka s nabídkou musí být označena názvem veřejné zakázky, označením adresáta (zadavatele) a označením odesílatele (uchazeče) včetně jeho adresy, na níž je možné zaslat oznámení dle § 71 odst. 5 zákona, obálka bude na uzavření opatřena razítk</w:t>
      </w:r>
      <w:r>
        <w:t>em uchazeče, případně podpisem.</w:t>
      </w:r>
    </w:p>
    <w:p w14:paraId="215D8142" w14:textId="1F892F36" w:rsidR="004A420F" w:rsidRDefault="004A420F" w:rsidP="004A420F">
      <w:pPr>
        <w:spacing w:before="120" w:line="280" w:lineRule="atLeast"/>
        <w:ind w:left="540"/>
      </w:pPr>
      <w:r w:rsidRPr="004A420F">
        <w:t>Obálka musí být zabezpečena proti předčasnému otevření a musí být opatřena zřetelným nápisem „</w:t>
      </w:r>
      <w:r w:rsidRPr="004A420F">
        <w:rPr>
          <w:b/>
        </w:rPr>
        <w:t>VEŘEJNÁ ZAKÁZKA – Zajištění servisu a provozu tiskových a multifunkčních zařízení – NEOTEVÍRAT</w:t>
      </w:r>
      <w:r>
        <w:t>“.</w:t>
      </w:r>
    </w:p>
    <w:p w14:paraId="193F4E87" w14:textId="0E365B4A" w:rsidR="004A420F" w:rsidRDefault="004A420F" w:rsidP="004A420F">
      <w:pPr>
        <w:spacing w:before="120" w:line="280" w:lineRule="atLeast"/>
        <w:ind w:left="540"/>
      </w:pPr>
      <w:r w:rsidRPr="004A420F">
        <w:t>Zadavatel eviduje podané nabídky s uvedením pořadového čísla, data a času jejich doručení. Pro</w:t>
      </w:r>
      <w:r>
        <w:t> </w:t>
      </w:r>
      <w:r w:rsidRPr="004A420F">
        <w:t>účely stanovení pořadových čísel podaných nabídek v případě podávání nabídek v listinné i</w:t>
      </w:r>
      <w:r>
        <w:t> </w:t>
      </w:r>
      <w:r w:rsidRPr="004A420F">
        <w:t>elektronické podobě přiřadí zadavatel podaným nabídkám evidenční čísla v samostatných číselných řadách.</w:t>
      </w:r>
    </w:p>
    <w:p w14:paraId="50E0B17F" w14:textId="77777777" w:rsidR="00F72D39" w:rsidRDefault="00F72D39" w:rsidP="004A420F">
      <w:pPr>
        <w:spacing w:before="120" w:line="280" w:lineRule="atLeast"/>
        <w:ind w:left="540"/>
      </w:pPr>
    </w:p>
    <w:p w14:paraId="570625D5" w14:textId="77777777" w:rsidR="00F72D39" w:rsidRDefault="00F72D39" w:rsidP="004A420F">
      <w:pPr>
        <w:spacing w:before="120" w:line="280" w:lineRule="atLeast"/>
        <w:ind w:left="540"/>
      </w:pPr>
    </w:p>
    <w:p w14:paraId="21E64E46" w14:textId="77777777" w:rsidR="00F72D39" w:rsidRPr="004A420F" w:rsidRDefault="00F72D39" w:rsidP="004A420F">
      <w:pPr>
        <w:spacing w:before="120" w:line="280" w:lineRule="atLeast"/>
        <w:ind w:left="540"/>
      </w:pPr>
    </w:p>
    <w:p w14:paraId="484A6442" w14:textId="77777777" w:rsidR="00A749C4" w:rsidRPr="009876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49" w:name="_Toc278564628"/>
      <w:bookmarkStart w:id="150" w:name="_Toc448768052"/>
      <w:r w:rsidRPr="009876B9">
        <w:rPr>
          <w:caps/>
          <w:color w:val="FFFFFF"/>
          <w:sz w:val="20"/>
          <w:szCs w:val="20"/>
        </w:rPr>
        <w:lastRenderedPageBreak/>
        <w:t>Termín otevírání obálek s nabídkami</w:t>
      </w:r>
      <w:bookmarkEnd w:id="149"/>
      <w:bookmarkEnd w:id="150"/>
    </w:p>
    <w:p w14:paraId="484A6443" w14:textId="3369EE76" w:rsidR="00A749C4" w:rsidRPr="009876B9" w:rsidRDefault="00A749C4" w:rsidP="00CC7EAF">
      <w:pPr>
        <w:pStyle w:val="Zkladntext"/>
        <w:spacing w:before="120" w:after="0" w:line="280" w:lineRule="atLeast"/>
        <w:ind w:right="-108"/>
        <w:rPr>
          <w:szCs w:val="20"/>
        </w:rPr>
      </w:pPr>
      <w:r w:rsidRPr="009876B9">
        <w:rPr>
          <w:szCs w:val="20"/>
        </w:rPr>
        <w:t xml:space="preserve">Otevírání obálek s nabídkami </w:t>
      </w:r>
      <w:r w:rsidR="009E4150" w:rsidRPr="009876B9">
        <w:rPr>
          <w:szCs w:val="20"/>
        </w:rPr>
        <w:t xml:space="preserve">bude zahájeno </w:t>
      </w:r>
      <w:r w:rsidR="009E4150" w:rsidRPr="009876B9">
        <w:rPr>
          <w:b/>
          <w:szCs w:val="20"/>
        </w:rPr>
        <w:t>ihned po uplynutí lhůty pro podání nabídek</w:t>
      </w:r>
      <w:r w:rsidR="005A0043" w:rsidRPr="009876B9">
        <w:rPr>
          <w:szCs w:val="20"/>
        </w:rPr>
        <w:t xml:space="preserve">, </w:t>
      </w:r>
      <w:r w:rsidRPr="009876B9">
        <w:rPr>
          <w:szCs w:val="20"/>
        </w:rPr>
        <w:t>v sídle zadavatele, tj</w:t>
      </w:r>
      <w:r w:rsidR="007246AC">
        <w:rPr>
          <w:szCs w:val="20"/>
        </w:rPr>
        <w:t xml:space="preserve">. na adrese Na Poříčním právu </w:t>
      </w:r>
      <w:r w:rsidRPr="009876B9">
        <w:rPr>
          <w:szCs w:val="20"/>
        </w:rPr>
        <w:t>376</w:t>
      </w:r>
      <w:r w:rsidR="007246AC">
        <w:rPr>
          <w:szCs w:val="20"/>
        </w:rPr>
        <w:t>/1</w:t>
      </w:r>
      <w:r w:rsidRPr="009876B9">
        <w:rPr>
          <w:szCs w:val="20"/>
        </w:rPr>
        <w:t>, 128 01 Praha 2</w:t>
      </w:r>
      <w:r w:rsidR="00A13267" w:rsidRPr="009876B9">
        <w:rPr>
          <w:szCs w:val="20"/>
        </w:rPr>
        <w:t xml:space="preserve"> (</w:t>
      </w:r>
      <w:r w:rsidR="00697636" w:rsidRPr="009876B9">
        <w:rPr>
          <w:szCs w:val="20"/>
        </w:rPr>
        <w:t>uchazeči se hlásí na vrátnici</w:t>
      </w:r>
      <w:r w:rsidR="00A13267" w:rsidRPr="009876B9">
        <w:rPr>
          <w:szCs w:val="20"/>
        </w:rPr>
        <w:t>)</w:t>
      </w:r>
      <w:r w:rsidRPr="009876B9">
        <w:rPr>
          <w:szCs w:val="20"/>
        </w:rPr>
        <w:t>.</w:t>
      </w:r>
    </w:p>
    <w:p w14:paraId="484A6444" w14:textId="408484E6" w:rsidR="00A749C4" w:rsidRPr="009876B9" w:rsidRDefault="00A749C4" w:rsidP="00CC7EAF">
      <w:pPr>
        <w:pStyle w:val="Zkladntext"/>
        <w:spacing w:before="120" w:after="0" w:line="280" w:lineRule="atLeast"/>
        <w:ind w:right="-108"/>
        <w:rPr>
          <w:szCs w:val="20"/>
        </w:rPr>
      </w:pPr>
      <w:r w:rsidRPr="009876B9">
        <w:rPr>
          <w:szCs w:val="20"/>
        </w:rPr>
        <w:t xml:space="preserve">Otevírání obálek s nabídkami se může zúčastnit </w:t>
      </w:r>
      <w:r w:rsidR="007246AC">
        <w:rPr>
          <w:szCs w:val="20"/>
        </w:rPr>
        <w:t xml:space="preserve">max. </w:t>
      </w:r>
      <w:r w:rsidRPr="009876B9">
        <w:rPr>
          <w:szCs w:val="20"/>
        </w:rPr>
        <w:t>jeden zástupce uchazeče, který podal nabídku do</w:t>
      </w:r>
      <w:r w:rsidR="007246AC">
        <w:rPr>
          <w:szCs w:val="20"/>
        </w:rPr>
        <w:t> </w:t>
      </w:r>
      <w:r w:rsidRPr="009876B9">
        <w:rPr>
          <w:szCs w:val="20"/>
        </w:rPr>
        <w:t>konce lhůty pro podání nabídek. Zástupce uchazeče se prokáže plnou mocí účastnit se jednání podepsanou osobou oprávněnou</w:t>
      </w:r>
      <w:r w:rsidR="007246AC">
        <w:rPr>
          <w:szCs w:val="20"/>
        </w:rPr>
        <w:t xml:space="preserve"> uchazeče</w:t>
      </w:r>
      <w:r w:rsidRPr="009876B9">
        <w:rPr>
          <w:szCs w:val="20"/>
        </w:rPr>
        <w:t xml:space="preserve"> </w:t>
      </w:r>
      <w:r w:rsidR="002A67A1" w:rsidRPr="009876B9">
        <w:rPr>
          <w:szCs w:val="20"/>
        </w:rPr>
        <w:t>zastupovat</w:t>
      </w:r>
      <w:r w:rsidR="007246AC">
        <w:rPr>
          <w:szCs w:val="20"/>
        </w:rPr>
        <w:t>, není-li sám touto osobou.</w:t>
      </w:r>
    </w:p>
    <w:p w14:paraId="484A6445" w14:textId="77777777" w:rsidR="009E5CFD" w:rsidRPr="009876B9" w:rsidRDefault="00BF02D0"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51" w:name="_Toc448768053"/>
      <w:r w:rsidRPr="009876B9">
        <w:rPr>
          <w:caps/>
          <w:color w:val="FFFFFF"/>
          <w:sz w:val="20"/>
          <w:szCs w:val="20"/>
        </w:rPr>
        <w:t>Z</w:t>
      </w:r>
      <w:r w:rsidR="009E5CFD" w:rsidRPr="009876B9">
        <w:rPr>
          <w:caps/>
          <w:color w:val="FFFFFF"/>
          <w:sz w:val="20"/>
          <w:szCs w:val="20"/>
        </w:rPr>
        <w:t>adávací lhůta (lhůta, po kterou jsou uchazeči svými nabídkami vázáni)</w:t>
      </w:r>
      <w:bookmarkEnd w:id="151"/>
    </w:p>
    <w:p w14:paraId="484A6446" w14:textId="3FB61551" w:rsidR="009E5CFD" w:rsidRPr="009876B9" w:rsidRDefault="009E5CFD" w:rsidP="00C13039">
      <w:pPr>
        <w:spacing w:line="280" w:lineRule="atLeast"/>
        <w:rPr>
          <w:rFonts w:cs="Arial"/>
          <w:b/>
          <w:iCs/>
          <w:color w:val="FF0000"/>
          <w:szCs w:val="20"/>
        </w:rPr>
      </w:pPr>
      <w:r w:rsidRPr="00CC7EAF">
        <w:rPr>
          <w:rFonts w:cs="Arial"/>
          <w:bCs/>
          <w:iCs/>
          <w:szCs w:val="20"/>
        </w:rPr>
        <w:t xml:space="preserve">Délka zadávací lhůty dle § 43 </w:t>
      </w:r>
      <w:r w:rsidR="007246AC">
        <w:rPr>
          <w:rFonts w:cs="Arial"/>
          <w:bCs/>
          <w:iCs/>
          <w:szCs w:val="20"/>
        </w:rPr>
        <w:t>zákona</w:t>
      </w:r>
      <w:r w:rsidRPr="00CC7EAF">
        <w:rPr>
          <w:rFonts w:cs="Arial"/>
          <w:bCs/>
          <w:iCs/>
          <w:szCs w:val="20"/>
        </w:rPr>
        <w:t>:</w:t>
      </w:r>
      <w:r w:rsidRPr="00CC7EAF">
        <w:rPr>
          <w:rFonts w:cs="Arial"/>
          <w:b/>
          <w:iCs/>
          <w:szCs w:val="20"/>
        </w:rPr>
        <w:t xml:space="preserve"> </w:t>
      </w:r>
      <w:r w:rsidR="007246AC">
        <w:rPr>
          <w:rFonts w:cs="Arial"/>
          <w:b/>
          <w:iCs/>
          <w:szCs w:val="20"/>
        </w:rPr>
        <w:t>6</w:t>
      </w:r>
      <w:r w:rsidR="002B0ED4" w:rsidRPr="00CC7EAF">
        <w:rPr>
          <w:rFonts w:cs="Arial"/>
          <w:b/>
          <w:iCs/>
          <w:szCs w:val="20"/>
        </w:rPr>
        <w:t xml:space="preserve"> měsíců</w:t>
      </w:r>
    </w:p>
    <w:p w14:paraId="559F050A" w14:textId="1D5019D3" w:rsidR="003739AA" w:rsidRDefault="009E5CFD" w:rsidP="00C13039">
      <w:pPr>
        <w:spacing w:before="120" w:line="280" w:lineRule="atLeast"/>
        <w:rPr>
          <w:rFonts w:cs="Arial"/>
          <w:bCs/>
          <w:szCs w:val="20"/>
        </w:rPr>
      </w:pPr>
      <w:r w:rsidRPr="009876B9">
        <w:rPr>
          <w:rFonts w:cs="Arial"/>
          <w:bCs/>
          <w:szCs w:val="20"/>
        </w:rPr>
        <w:t xml:space="preserve">Zadávací lhůta začíná běžet okamžikem </w:t>
      </w:r>
      <w:r w:rsidR="007246AC">
        <w:rPr>
          <w:rFonts w:cs="Arial"/>
          <w:bCs/>
          <w:szCs w:val="20"/>
        </w:rPr>
        <w:t>uplynutí</w:t>
      </w:r>
      <w:r w:rsidRPr="009876B9">
        <w:rPr>
          <w:rFonts w:cs="Arial"/>
          <w:bCs/>
          <w:szCs w:val="20"/>
        </w:rPr>
        <w:t xml:space="preserve"> lhůty pro podání nabídek a končí dnem doručení oznámení zadavatele o výběru nejvhodnější nabídky. Zadávací lhůta se prodlužuje uchazečům, s nimiž může zadavatel uzavřít smlouvu, až do doby uzavření smlouvy podle § 82 odst. 4 </w:t>
      </w:r>
      <w:r w:rsidR="007246AC">
        <w:rPr>
          <w:rFonts w:cs="Arial"/>
          <w:bCs/>
          <w:szCs w:val="20"/>
        </w:rPr>
        <w:t>zákona</w:t>
      </w:r>
      <w:r w:rsidR="005F1393" w:rsidRPr="009876B9">
        <w:rPr>
          <w:rFonts w:cs="Arial"/>
          <w:bCs/>
          <w:szCs w:val="20"/>
        </w:rPr>
        <w:t xml:space="preserve"> </w:t>
      </w:r>
      <w:r w:rsidRPr="009876B9">
        <w:rPr>
          <w:rFonts w:cs="Arial"/>
          <w:bCs/>
          <w:szCs w:val="20"/>
        </w:rPr>
        <w:t>nebo</w:t>
      </w:r>
      <w:r w:rsidR="002053BC">
        <w:rPr>
          <w:rFonts w:cs="Arial"/>
          <w:bCs/>
          <w:szCs w:val="20"/>
        </w:rPr>
        <w:t> </w:t>
      </w:r>
      <w:r w:rsidRPr="009876B9">
        <w:rPr>
          <w:rFonts w:cs="Arial"/>
          <w:bCs/>
          <w:szCs w:val="20"/>
        </w:rPr>
        <w:t>do</w:t>
      </w:r>
      <w:r w:rsidR="007246AC">
        <w:rPr>
          <w:rFonts w:cs="Arial"/>
          <w:bCs/>
          <w:szCs w:val="20"/>
        </w:rPr>
        <w:t> </w:t>
      </w:r>
      <w:r w:rsidR="003739AA">
        <w:rPr>
          <w:rFonts w:cs="Arial"/>
          <w:bCs/>
          <w:szCs w:val="20"/>
        </w:rPr>
        <w:t>zrušení zadávacího řízení.</w:t>
      </w:r>
    </w:p>
    <w:p w14:paraId="484A648B" w14:textId="015C868E" w:rsidR="00A749C4" w:rsidRPr="009876B9" w:rsidRDefault="007246AC"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152" w:name="_Toc278564632"/>
      <w:bookmarkStart w:id="153" w:name="_Toc448768054"/>
      <w:r>
        <w:rPr>
          <w:caps/>
          <w:color w:val="FFFFFF"/>
          <w:sz w:val="20"/>
          <w:szCs w:val="20"/>
        </w:rPr>
        <w:t>P</w:t>
      </w:r>
      <w:r w:rsidR="00A749C4" w:rsidRPr="009876B9">
        <w:rPr>
          <w:caps/>
          <w:color w:val="FFFFFF"/>
          <w:sz w:val="20"/>
          <w:szCs w:val="20"/>
        </w:rPr>
        <w:t>ŘÍLOHY zadávací dokumentace</w:t>
      </w:r>
      <w:bookmarkEnd w:id="152"/>
      <w:bookmarkEnd w:id="153"/>
      <w:r w:rsidR="00A749C4" w:rsidRPr="009876B9">
        <w:rPr>
          <w:caps/>
          <w:color w:val="FFFFFF"/>
          <w:sz w:val="20"/>
          <w:szCs w:val="20"/>
        </w:rPr>
        <w:t xml:space="preserve"> </w:t>
      </w:r>
    </w:p>
    <w:p w14:paraId="40477857" w14:textId="152A4A4F" w:rsidR="00DC4368" w:rsidRDefault="002E0316" w:rsidP="00C13039">
      <w:pPr>
        <w:spacing w:line="280" w:lineRule="atLeast"/>
        <w:ind w:right="-110"/>
        <w:jc w:val="left"/>
        <w:rPr>
          <w:rFonts w:cs="Arial"/>
          <w:bCs/>
          <w:iCs/>
          <w:szCs w:val="20"/>
        </w:rPr>
      </w:pPr>
      <w:r>
        <w:rPr>
          <w:rFonts w:cs="Arial"/>
          <w:bCs/>
          <w:iCs/>
          <w:szCs w:val="20"/>
        </w:rPr>
        <w:t>Příloha č. 1</w:t>
      </w:r>
      <w:r w:rsidR="00DC4368">
        <w:rPr>
          <w:rFonts w:cs="Arial"/>
          <w:bCs/>
          <w:iCs/>
          <w:szCs w:val="20"/>
        </w:rPr>
        <w:t>:</w:t>
      </w:r>
      <w:r w:rsidR="00DC4368">
        <w:rPr>
          <w:rFonts w:cs="Arial"/>
          <w:bCs/>
          <w:iCs/>
          <w:szCs w:val="20"/>
        </w:rPr>
        <w:tab/>
        <w:t>Kvalifikační dokumentace</w:t>
      </w:r>
      <w:r w:rsidR="00921327">
        <w:rPr>
          <w:rFonts w:cs="Arial"/>
          <w:bCs/>
          <w:iCs/>
          <w:szCs w:val="20"/>
        </w:rPr>
        <w:t xml:space="preserve"> </w:t>
      </w:r>
    </w:p>
    <w:p w14:paraId="165E6FC5" w14:textId="0AF2084F" w:rsidR="004458AB" w:rsidRDefault="00C13039" w:rsidP="00C13039">
      <w:pPr>
        <w:spacing w:line="280" w:lineRule="atLeast"/>
        <w:ind w:right="-110"/>
        <w:jc w:val="left"/>
        <w:rPr>
          <w:rFonts w:cs="Arial"/>
          <w:bCs/>
          <w:iCs/>
          <w:szCs w:val="20"/>
        </w:rPr>
      </w:pPr>
      <w:r>
        <w:rPr>
          <w:rFonts w:cs="Arial"/>
          <w:bCs/>
          <w:iCs/>
          <w:szCs w:val="20"/>
        </w:rPr>
        <w:t>P</w:t>
      </w:r>
      <w:r w:rsidR="00DC4368">
        <w:rPr>
          <w:rFonts w:cs="Arial"/>
          <w:bCs/>
          <w:iCs/>
          <w:szCs w:val="20"/>
        </w:rPr>
        <w:t>říloha č. 2:</w:t>
      </w:r>
      <w:r w:rsidR="00DC4368">
        <w:rPr>
          <w:rFonts w:cs="Arial"/>
          <w:bCs/>
          <w:iCs/>
          <w:szCs w:val="20"/>
        </w:rPr>
        <w:tab/>
      </w:r>
      <w:r w:rsidR="00921327">
        <w:rPr>
          <w:rFonts w:cs="Arial"/>
          <w:bCs/>
          <w:iCs/>
          <w:szCs w:val="20"/>
        </w:rPr>
        <w:t xml:space="preserve">Návrh </w:t>
      </w:r>
      <w:r w:rsidR="008D68D5">
        <w:rPr>
          <w:rFonts w:cs="Arial"/>
          <w:bCs/>
          <w:iCs/>
          <w:szCs w:val="20"/>
        </w:rPr>
        <w:t>s</w:t>
      </w:r>
      <w:r w:rsidR="008D68D5" w:rsidRPr="009876B9">
        <w:rPr>
          <w:rFonts w:cs="Arial"/>
          <w:bCs/>
          <w:iCs/>
          <w:szCs w:val="20"/>
        </w:rPr>
        <w:t>mlouvy</w:t>
      </w:r>
      <w:r w:rsidR="00921327">
        <w:rPr>
          <w:rFonts w:cs="Arial"/>
          <w:bCs/>
          <w:iCs/>
          <w:szCs w:val="20"/>
        </w:rPr>
        <w:t xml:space="preserve"> (závazný vzor)</w:t>
      </w:r>
      <w:r w:rsidR="008D68D5" w:rsidRPr="009876B9">
        <w:rPr>
          <w:rFonts w:cs="Arial"/>
          <w:bCs/>
          <w:iCs/>
          <w:szCs w:val="20"/>
        </w:rPr>
        <w:t xml:space="preserve"> </w:t>
      </w:r>
    </w:p>
    <w:p w14:paraId="128A4EA8" w14:textId="77777777" w:rsidR="004458AB" w:rsidRDefault="002E0316" w:rsidP="00C13039">
      <w:pPr>
        <w:spacing w:line="280" w:lineRule="atLeast"/>
        <w:ind w:right="-110"/>
        <w:jc w:val="left"/>
        <w:rPr>
          <w:rFonts w:cs="Arial"/>
          <w:bCs/>
          <w:iCs/>
          <w:szCs w:val="20"/>
        </w:rPr>
      </w:pPr>
      <w:r>
        <w:rPr>
          <w:rFonts w:cs="Arial"/>
          <w:bCs/>
          <w:iCs/>
          <w:szCs w:val="20"/>
        </w:rPr>
        <w:t xml:space="preserve">Příloha č. </w:t>
      </w:r>
      <w:r w:rsidR="00DC4368">
        <w:rPr>
          <w:rFonts w:cs="Arial"/>
          <w:bCs/>
          <w:iCs/>
          <w:szCs w:val="20"/>
        </w:rPr>
        <w:t>3:</w:t>
      </w:r>
      <w:r w:rsidR="00DC4368">
        <w:rPr>
          <w:rFonts w:cs="Arial"/>
          <w:bCs/>
          <w:iCs/>
          <w:szCs w:val="20"/>
        </w:rPr>
        <w:tab/>
      </w:r>
      <w:r w:rsidR="008D68D5" w:rsidRPr="009876B9">
        <w:rPr>
          <w:rFonts w:cs="Arial"/>
          <w:bCs/>
          <w:iCs/>
          <w:szCs w:val="20"/>
        </w:rPr>
        <w:t xml:space="preserve">Krycí list nabídky </w:t>
      </w:r>
    </w:p>
    <w:p w14:paraId="15861B03" w14:textId="5DD815D4" w:rsidR="008D68D5" w:rsidRDefault="002E0316" w:rsidP="00C13039">
      <w:pPr>
        <w:spacing w:line="280" w:lineRule="atLeast"/>
        <w:ind w:right="-110"/>
        <w:jc w:val="left"/>
        <w:rPr>
          <w:rFonts w:cs="Arial"/>
          <w:bCs/>
          <w:iCs/>
          <w:szCs w:val="20"/>
        </w:rPr>
      </w:pPr>
      <w:r>
        <w:rPr>
          <w:rFonts w:cs="Arial"/>
          <w:bCs/>
          <w:iCs/>
          <w:szCs w:val="20"/>
        </w:rPr>
        <w:t xml:space="preserve">Příloha č. </w:t>
      </w:r>
      <w:r w:rsidR="002053BC">
        <w:rPr>
          <w:rFonts w:cs="Arial"/>
          <w:bCs/>
          <w:iCs/>
          <w:szCs w:val="20"/>
        </w:rPr>
        <w:t>4</w:t>
      </w:r>
      <w:r w:rsidR="00DC4368">
        <w:rPr>
          <w:rFonts w:cs="Arial"/>
          <w:bCs/>
          <w:iCs/>
          <w:szCs w:val="20"/>
        </w:rPr>
        <w:t>:</w:t>
      </w:r>
      <w:r w:rsidR="00DC4368">
        <w:rPr>
          <w:rFonts w:cs="Arial"/>
          <w:bCs/>
          <w:iCs/>
          <w:szCs w:val="20"/>
        </w:rPr>
        <w:tab/>
      </w:r>
      <w:r w:rsidR="008D68D5" w:rsidRPr="009876B9">
        <w:rPr>
          <w:rFonts w:cs="Arial"/>
          <w:bCs/>
          <w:iCs/>
          <w:szCs w:val="20"/>
        </w:rPr>
        <w:t>Vzor</w:t>
      </w:r>
      <w:r w:rsidR="00615249">
        <w:rPr>
          <w:rFonts w:cs="Arial"/>
          <w:bCs/>
          <w:iCs/>
          <w:szCs w:val="20"/>
        </w:rPr>
        <w:t>ové čestné</w:t>
      </w:r>
      <w:r w:rsidR="004C1ADD">
        <w:rPr>
          <w:rFonts w:cs="Arial"/>
          <w:bCs/>
          <w:iCs/>
          <w:szCs w:val="20"/>
        </w:rPr>
        <w:t xml:space="preserve"> prohlášení dle § 68 odst. 3 zákona</w:t>
      </w:r>
    </w:p>
    <w:p w14:paraId="2F7C829F" w14:textId="7D534E7C" w:rsidR="00615249" w:rsidRDefault="002053BC" w:rsidP="00615249">
      <w:pPr>
        <w:spacing w:line="280" w:lineRule="atLeast"/>
        <w:ind w:left="1410" w:right="-110" w:hanging="1410"/>
        <w:jc w:val="left"/>
        <w:rPr>
          <w:rFonts w:cs="Arial"/>
          <w:bCs/>
          <w:iCs/>
          <w:szCs w:val="20"/>
        </w:rPr>
      </w:pPr>
      <w:r>
        <w:rPr>
          <w:rFonts w:cs="Arial"/>
          <w:bCs/>
          <w:iCs/>
          <w:szCs w:val="20"/>
        </w:rPr>
        <w:t>Příloha č. 5</w:t>
      </w:r>
      <w:r w:rsidR="00615249">
        <w:rPr>
          <w:rFonts w:cs="Arial"/>
          <w:bCs/>
          <w:iCs/>
          <w:szCs w:val="20"/>
        </w:rPr>
        <w:t>:</w:t>
      </w:r>
      <w:r w:rsidR="00615249">
        <w:rPr>
          <w:rFonts w:cs="Arial"/>
          <w:bCs/>
          <w:iCs/>
          <w:szCs w:val="20"/>
        </w:rPr>
        <w:tab/>
      </w:r>
      <w:r w:rsidR="00615249" w:rsidRPr="00615249">
        <w:rPr>
          <w:rFonts w:cs="Arial"/>
          <w:bCs/>
          <w:iCs/>
          <w:szCs w:val="20"/>
        </w:rPr>
        <w:t>Vzor</w:t>
      </w:r>
      <w:r w:rsidR="00615249">
        <w:rPr>
          <w:rFonts w:cs="Arial"/>
          <w:bCs/>
          <w:iCs/>
          <w:szCs w:val="20"/>
        </w:rPr>
        <w:t>ové čestné</w:t>
      </w:r>
      <w:r w:rsidR="00615249" w:rsidRPr="00615249">
        <w:rPr>
          <w:rFonts w:cs="Arial"/>
          <w:bCs/>
          <w:iCs/>
          <w:szCs w:val="20"/>
        </w:rPr>
        <w:t xml:space="preserve"> prohlášení o splnění základních kvalifikačních předpokladů a vzor</w:t>
      </w:r>
      <w:r w:rsidR="00615249">
        <w:rPr>
          <w:rFonts w:cs="Arial"/>
          <w:bCs/>
          <w:iCs/>
          <w:szCs w:val="20"/>
        </w:rPr>
        <w:t>ové</w:t>
      </w:r>
      <w:r w:rsidR="00615249" w:rsidRPr="00615249">
        <w:rPr>
          <w:rFonts w:cs="Arial"/>
          <w:bCs/>
          <w:iCs/>
          <w:szCs w:val="20"/>
        </w:rPr>
        <w:t xml:space="preserve"> </w:t>
      </w:r>
      <w:r w:rsidR="00615249">
        <w:rPr>
          <w:rFonts w:cs="Arial"/>
          <w:bCs/>
          <w:iCs/>
          <w:szCs w:val="20"/>
        </w:rPr>
        <w:t>čestné</w:t>
      </w:r>
      <w:r w:rsidR="00615249" w:rsidRPr="00615249">
        <w:rPr>
          <w:rFonts w:cs="Arial"/>
          <w:bCs/>
          <w:iCs/>
          <w:szCs w:val="20"/>
        </w:rPr>
        <w:t xml:space="preserve"> prohlášení o splnění ekonomické a finanční způsobilosti uchazeče</w:t>
      </w:r>
    </w:p>
    <w:p w14:paraId="2005900B" w14:textId="1073B397" w:rsidR="00D3566E" w:rsidRPr="009876B9" w:rsidRDefault="00D3566E" w:rsidP="00615249">
      <w:pPr>
        <w:spacing w:line="280" w:lineRule="atLeast"/>
        <w:ind w:left="1410" w:right="-110" w:hanging="1410"/>
        <w:jc w:val="left"/>
        <w:rPr>
          <w:rFonts w:cs="Arial"/>
          <w:bCs/>
          <w:iCs/>
          <w:szCs w:val="20"/>
        </w:rPr>
      </w:pPr>
      <w:r>
        <w:rPr>
          <w:rFonts w:cs="Arial"/>
          <w:bCs/>
          <w:iCs/>
          <w:szCs w:val="20"/>
        </w:rPr>
        <w:t>Příloha č. 6:</w:t>
      </w:r>
      <w:r>
        <w:rPr>
          <w:rFonts w:cs="Arial"/>
          <w:bCs/>
          <w:iCs/>
          <w:szCs w:val="20"/>
        </w:rPr>
        <w:tab/>
        <w:t>Vzorový seznam subdodavatelů</w:t>
      </w:r>
    </w:p>
    <w:p w14:paraId="484A6490" w14:textId="77777777" w:rsidR="005F1393" w:rsidRPr="009876B9" w:rsidRDefault="005F1393" w:rsidP="005F1393">
      <w:pPr>
        <w:spacing w:line="280" w:lineRule="atLeast"/>
        <w:ind w:right="-110"/>
        <w:jc w:val="left"/>
        <w:rPr>
          <w:rFonts w:cs="Arial"/>
          <w:bCs/>
          <w:iCs/>
          <w:szCs w:val="20"/>
        </w:rPr>
      </w:pPr>
    </w:p>
    <w:p w14:paraId="44A87850" w14:textId="77777777" w:rsidR="00FD1487" w:rsidRPr="009876B9" w:rsidRDefault="00FD1487" w:rsidP="00494C63">
      <w:pPr>
        <w:spacing w:line="280" w:lineRule="atLeast"/>
        <w:jc w:val="center"/>
        <w:rPr>
          <w:rFonts w:cs="Arial"/>
        </w:rPr>
      </w:pPr>
    </w:p>
    <w:sectPr w:rsidR="00FD1487" w:rsidRPr="009876B9" w:rsidSect="00C64A4E">
      <w:headerReference w:type="default" r:id="rId20"/>
      <w:footerReference w:type="default" r:id="rId21"/>
      <w:pgSz w:w="11906" w:h="16838"/>
      <w:pgMar w:top="1276" w:right="1134"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7DAFC0" w15:done="0"/>
  <w15:commentEx w15:paraId="6514F96C" w15:done="0"/>
  <w15:commentEx w15:paraId="300961C1" w15:done="0"/>
  <w15:commentEx w15:paraId="65AEF3B1" w15:done="0"/>
  <w15:commentEx w15:paraId="2E068E4A" w15:done="0"/>
  <w15:commentEx w15:paraId="4C671918" w15:done="0"/>
  <w15:commentEx w15:paraId="6C4FECF8" w15:done="0"/>
  <w15:commentEx w15:paraId="08081239" w15:done="0"/>
  <w15:commentEx w15:paraId="38AFC782" w15:done="0"/>
  <w15:commentEx w15:paraId="41D8A7B1" w15:done="0"/>
  <w15:commentEx w15:paraId="09AEE8EB" w15:done="0"/>
  <w15:commentEx w15:paraId="490A22B6" w15:done="0"/>
  <w15:commentEx w15:paraId="787BF1F6" w15:done="0"/>
  <w15:commentEx w15:paraId="42E55587" w15:done="0"/>
  <w15:commentEx w15:paraId="59430FC3" w15:done="0"/>
  <w15:commentEx w15:paraId="688BF8B5" w15:done="0"/>
  <w15:commentEx w15:paraId="0BD9A9C2" w15:done="0"/>
  <w15:commentEx w15:paraId="653B96BE" w15:done="0"/>
  <w15:commentEx w15:paraId="0F76E0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864A82" w14:textId="77777777" w:rsidR="00BE5961" w:rsidRDefault="00BE5961">
      <w:r>
        <w:separator/>
      </w:r>
    </w:p>
  </w:endnote>
  <w:endnote w:type="continuationSeparator" w:id="0">
    <w:p w14:paraId="6D2A7A11" w14:textId="77777777" w:rsidR="00BE5961" w:rsidRDefault="00BE5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SanNovTE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342705641"/>
      <w:docPartObj>
        <w:docPartGallery w:val="Page Numbers (Bottom of Page)"/>
        <w:docPartUnique/>
      </w:docPartObj>
    </w:sdtPr>
    <w:sdtEndPr/>
    <w:sdtContent>
      <w:sdt>
        <w:sdtPr>
          <w:rPr>
            <w:color w:val="auto"/>
          </w:rPr>
          <w:id w:val="98381352"/>
          <w:docPartObj>
            <w:docPartGallery w:val="Page Numbers (Top of Page)"/>
            <w:docPartUnique/>
          </w:docPartObj>
        </w:sdtPr>
        <w:sdtEndPr/>
        <w:sdtContent>
          <w:p w14:paraId="48641964" w14:textId="77777777" w:rsidR="00BE5961" w:rsidRDefault="00BE5961" w:rsidP="00A80836">
            <w:pPr>
              <w:pStyle w:val="Zpat"/>
              <w:jc w:val="center"/>
              <w:rPr>
                <w:color w:val="auto"/>
              </w:rPr>
            </w:pPr>
          </w:p>
          <w:p w14:paraId="6D22EC29" w14:textId="432EE9F8" w:rsidR="00BE5961" w:rsidRPr="00A80836" w:rsidRDefault="00BE5961" w:rsidP="00A80836">
            <w:pPr>
              <w:pStyle w:val="Zpat"/>
              <w:jc w:val="center"/>
              <w:rPr>
                <w:color w:val="auto"/>
              </w:rPr>
            </w:pPr>
            <w:r w:rsidRPr="00C64A4E">
              <w:rPr>
                <w:color w:val="auto"/>
                <w:sz w:val="18"/>
                <w:szCs w:val="18"/>
              </w:rPr>
              <w:t xml:space="preserve">Stránka </w:t>
            </w:r>
            <w:r w:rsidRPr="00C64A4E">
              <w:rPr>
                <w:b/>
                <w:bCs/>
                <w:color w:val="auto"/>
                <w:sz w:val="18"/>
                <w:szCs w:val="18"/>
              </w:rPr>
              <w:fldChar w:fldCharType="begin"/>
            </w:r>
            <w:r w:rsidRPr="00C64A4E">
              <w:rPr>
                <w:b/>
                <w:bCs/>
                <w:color w:val="auto"/>
                <w:sz w:val="18"/>
                <w:szCs w:val="18"/>
              </w:rPr>
              <w:instrText>PAGE</w:instrText>
            </w:r>
            <w:r w:rsidRPr="00C64A4E">
              <w:rPr>
                <w:b/>
                <w:bCs/>
                <w:color w:val="auto"/>
                <w:sz w:val="18"/>
                <w:szCs w:val="18"/>
              </w:rPr>
              <w:fldChar w:fldCharType="separate"/>
            </w:r>
            <w:r w:rsidR="0021290D">
              <w:rPr>
                <w:b/>
                <w:bCs/>
                <w:noProof/>
                <w:color w:val="auto"/>
                <w:sz w:val="18"/>
                <w:szCs w:val="18"/>
              </w:rPr>
              <w:t>2</w:t>
            </w:r>
            <w:r w:rsidRPr="00C64A4E">
              <w:rPr>
                <w:b/>
                <w:bCs/>
                <w:color w:val="auto"/>
                <w:sz w:val="18"/>
                <w:szCs w:val="18"/>
              </w:rPr>
              <w:fldChar w:fldCharType="end"/>
            </w:r>
            <w:r w:rsidRPr="00C64A4E">
              <w:rPr>
                <w:color w:val="auto"/>
                <w:sz w:val="18"/>
                <w:szCs w:val="18"/>
              </w:rPr>
              <w:t xml:space="preserve"> z </w:t>
            </w:r>
            <w:r w:rsidRPr="00C64A4E">
              <w:rPr>
                <w:b/>
                <w:bCs/>
                <w:color w:val="auto"/>
                <w:sz w:val="18"/>
                <w:szCs w:val="18"/>
              </w:rPr>
              <w:fldChar w:fldCharType="begin"/>
            </w:r>
            <w:r w:rsidRPr="00C64A4E">
              <w:rPr>
                <w:b/>
                <w:bCs/>
                <w:color w:val="auto"/>
                <w:sz w:val="18"/>
                <w:szCs w:val="18"/>
              </w:rPr>
              <w:instrText>NUMPAGES</w:instrText>
            </w:r>
            <w:r w:rsidRPr="00C64A4E">
              <w:rPr>
                <w:b/>
                <w:bCs/>
                <w:color w:val="auto"/>
                <w:sz w:val="18"/>
                <w:szCs w:val="18"/>
              </w:rPr>
              <w:fldChar w:fldCharType="separate"/>
            </w:r>
            <w:r w:rsidR="0021290D">
              <w:rPr>
                <w:b/>
                <w:bCs/>
                <w:noProof/>
                <w:color w:val="auto"/>
                <w:sz w:val="18"/>
                <w:szCs w:val="18"/>
              </w:rPr>
              <w:t>18</w:t>
            </w:r>
            <w:r w:rsidRPr="00C64A4E">
              <w:rPr>
                <w:b/>
                <w:bCs/>
                <w:color w:val="auto"/>
                <w:sz w:val="18"/>
                <w:szCs w:val="18"/>
              </w:rPr>
              <w:fldChar w:fldCharType="end"/>
            </w:r>
          </w:p>
        </w:sdtContent>
      </w:sdt>
    </w:sdtContent>
  </w:sdt>
  <w:p w14:paraId="484A64E9" w14:textId="77777777" w:rsidR="00BE5961" w:rsidRDefault="00BE59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0EF33" w14:textId="77777777" w:rsidR="00BE5961" w:rsidRDefault="00BE5961">
      <w:r>
        <w:separator/>
      </w:r>
    </w:p>
  </w:footnote>
  <w:footnote w:type="continuationSeparator" w:id="0">
    <w:p w14:paraId="4E1C2415" w14:textId="77777777" w:rsidR="00BE5961" w:rsidRDefault="00BE59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6D2D7" w14:textId="2B830999" w:rsidR="00BE5961" w:rsidRPr="006D2D9D" w:rsidRDefault="00BE5961" w:rsidP="006D2D9D">
    <w:pPr>
      <w:pStyle w:val="Zhlav"/>
      <w:jc w:val="right"/>
      <w:rPr>
        <w:b w:val="0"/>
        <w:i/>
        <w:sz w:val="18"/>
        <w:szCs w:val="18"/>
      </w:rPr>
    </w:pPr>
    <w:r w:rsidRPr="006D2D9D">
      <w:rPr>
        <w:b w:val="0"/>
        <w:i/>
        <w:sz w:val="18"/>
        <w:szCs w:val="18"/>
      </w:rPr>
      <w:t xml:space="preserve">ve znění Dodatečných informací k zadávacím podmínkám č. IV ze dne </w:t>
    </w:r>
    <w:r w:rsidR="00980BE3" w:rsidRPr="006D2D9D">
      <w:rPr>
        <w:b w:val="0"/>
        <w:i/>
        <w:sz w:val="18"/>
        <w:szCs w:val="18"/>
      </w:rPr>
      <w:t>18. 4. 2015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B566B6A2"/>
    <w:name w:val="WWNum8"/>
    <w:lvl w:ilvl="0">
      <w:start w:val="2"/>
      <w:numFmt w:val="decimal"/>
      <w:lvlText w:val="%1."/>
      <w:lvlJc w:val="left"/>
      <w:pPr>
        <w:tabs>
          <w:tab w:val="num" w:pos="435"/>
        </w:tabs>
        <w:ind w:left="435" w:hanging="435"/>
      </w:pPr>
      <w:rPr>
        <w:rFonts w:cs="Times New Roman" w:hint="default"/>
      </w:rPr>
    </w:lvl>
    <w:lvl w:ilvl="1">
      <w:start w:val="1"/>
      <w:numFmt w:val="decimal"/>
      <w:lvlText w:val="4.%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strike w:val="0"/>
        <w:dstrike w:val="0"/>
        <w:sz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0F156A3"/>
    <w:multiLevelType w:val="hybridMultilevel"/>
    <w:tmpl w:val="7478B356"/>
    <w:lvl w:ilvl="0" w:tplc="54FE2ADA">
      <w:start w:val="40"/>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2">
    <w:nsid w:val="0B8E04E7"/>
    <w:multiLevelType w:val="hybridMultilevel"/>
    <w:tmpl w:val="CD06F9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E9B4605"/>
    <w:multiLevelType w:val="multilevel"/>
    <w:tmpl w:val="6E98162E"/>
    <w:lvl w:ilvl="0">
      <w:start w:val="1"/>
      <w:numFmt w:val="none"/>
      <w:lvlText w:val="V.3"/>
      <w:lvlJc w:val="left"/>
      <w:pPr>
        <w:tabs>
          <w:tab w:val="num" w:pos="360"/>
        </w:tabs>
        <w:ind w:left="360" w:hanging="360"/>
      </w:pPr>
      <w:rPr>
        <w:rFonts w:cs="Times New Roman" w:hint="default"/>
      </w:rPr>
    </w:lvl>
    <w:lvl w:ilvl="1">
      <w:start w:val="1"/>
      <w:numFmt w:val="none"/>
      <w:lvlText w:val="V.1.4"/>
      <w:lvlJc w:val="left"/>
      <w:pPr>
        <w:tabs>
          <w:tab w:val="num" w:pos="792"/>
        </w:tabs>
        <w:ind w:left="792" w:hanging="432"/>
      </w:pPr>
      <w:rPr>
        <w:rFonts w:cs="Times New Roman" w:hint="default"/>
      </w:rPr>
    </w:lvl>
    <w:lvl w:ilvl="2">
      <w:start w:val="1"/>
      <w:numFmt w:val="decimal"/>
      <w:lvlText w:val="%3."/>
      <w:lvlJc w:val="left"/>
      <w:pPr>
        <w:tabs>
          <w:tab w:val="num" w:pos="1440"/>
        </w:tabs>
        <w:ind w:left="1224" w:hanging="504"/>
      </w:pPr>
      <w:rPr>
        <w:rFonts w:cs="Times New Roman" w:hint="default"/>
      </w:rPr>
    </w:lvl>
    <w:lvl w:ilvl="3">
      <w:start w:val="1"/>
      <w:numFmt w:val="bullet"/>
      <w:lvlText w:val=""/>
      <w:lvlJc w:val="left"/>
      <w:pPr>
        <w:tabs>
          <w:tab w:val="num" w:pos="2160"/>
        </w:tabs>
        <w:ind w:left="1728" w:hanging="648"/>
      </w:pPr>
      <w:rPr>
        <w:rFonts w:ascii="Symbol" w:hAnsi="Symbol" w:hint="default"/>
        <w:color w:val="auto"/>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292F3B25"/>
    <w:multiLevelType w:val="hybridMultilevel"/>
    <w:tmpl w:val="57584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0E44D4E"/>
    <w:multiLevelType w:val="hybridMultilevel"/>
    <w:tmpl w:val="4E546256"/>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98B3DB6"/>
    <w:multiLevelType w:val="multilevel"/>
    <w:tmpl w:val="7180CDCE"/>
    <w:lvl w:ilvl="0">
      <w:start w:val="2"/>
      <w:numFmt w:val="decimal"/>
      <w:lvlText w:val="%1."/>
      <w:lvlJc w:val="left"/>
      <w:pPr>
        <w:tabs>
          <w:tab w:val="num" w:pos="540"/>
        </w:tabs>
        <w:ind w:left="540" w:hanging="540"/>
      </w:pPr>
      <w:rPr>
        <w:rFonts w:hint="default"/>
      </w:rPr>
    </w:lvl>
    <w:lvl w:ilvl="1">
      <w:start w:val="1"/>
      <w:numFmt w:val="decimal"/>
      <w:lvlText w:val="11.%2."/>
      <w:lvlJc w:val="left"/>
      <w:pPr>
        <w:tabs>
          <w:tab w:val="num" w:pos="540"/>
        </w:tabs>
        <w:ind w:left="540" w:hanging="54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F512A4A"/>
    <w:multiLevelType w:val="hybridMultilevel"/>
    <w:tmpl w:val="369438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12B160E"/>
    <w:multiLevelType w:val="hybridMultilevel"/>
    <w:tmpl w:val="99C4A352"/>
    <w:lvl w:ilvl="0" w:tplc="F3A6BFF2">
      <w:start w:val="1"/>
      <w:numFmt w:val="bullet"/>
      <w:lvlText w:val="-"/>
      <w:lvlJc w:val="left"/>
      <w:pPr>
        <w:ind w:left="720" w:hanging="360"/>
      </w:pPr>
      <w:rPr>
        <w:rFonts w:ascii="Arial" w:eastAsia="Times New Roman"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E31F99"/>
    <w:multiLevelType w:val="hybridMultilevel"/>
    <w:tmpl w:val="BF9C4A54"/>
    <w:lvl w:ilvl="0" w:tplc="0405000B">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F9ACDC0C">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5D414274"/>
    <w:multiLevelType w:val="hybridMultilevel"/>
    <w:tmpl w:val="01C2C218"/>
    <w:lvl w:ilvl="0" w:tplc="77069B1E">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3A6BFF2">
      <w:start w:val="1"/>
      <w:numFmt w:val="bullet"/>
      <w:lvlText w:val="-"/>
      <w:lvlJc w:val="left"/>
      <w:pPr>
        <w:tabs>
          <w:tab w:val="num" w:pos="1440"/>
        </w:tabs>
        <w:ind w:left="1440" w:hanging="360"/>
      </w:pPr>
      <w:rPr>
        <w:rFonts w:ascii="Arial" w:eastAsia="Times New Roman" w:hAnsi="Arial"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5DD32177"/>
    <w:multiLevelType w:val="hybridMultilevel"/>
    <w:tmpl w:val="FC8C43F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nsid w:val="62E64A57"/>
    <w:multiLevelType w:val="multilevel"/>
    <w:tmpl w:val="515A6B16"/>
    <w:lvl w:ilvl="0">
      <w:start w:val="2"/>
      <w:numFmt w:val="decimal"/>
      <w:lvlText w:val="%1."/>
      <w:lvlJc w:val="left"/>
      <w:pPr>
        <w:tabs>
          <w:tab w:val="num" w:pos="540"/>
        </w:tabs>
        <w:ind w:left="540" w:hanging="540"/>
      </w:pPr>
      <w:rPr>
        <w:rFonts w:hint="default"/>
      </w:rPr>
    </w:lvl>
    <w:lvl w:ilvl="1">
      <w:start w:val="1"/>
      <w:numFmt w:val="decimal"/>
      <w:lvlText w:val="6.%2."/>
      <w:lvlJc w:val="left"/>
      <w:pPr>
        <w:tabs>
          <w:tab w:val="num" w:pos="540"/>
        </w:tabs>
        <w:ind w:left="540" w:hanging="54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9CF6B6A"/>
    <w:multiLevelType w:val="hybridMultilevel"/>
    <w:tmpl w:val="FD728398"/>
    <w:lvl w:ilvl="0" w:tplc="4B625B10">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9">
    <w:nsid w:val="702F79EF"/>
    <w:multiLevelType w:val="multilevel"/>
    <w:tmpl w:val="CAF6CEE4"/>
    <w:lvl w:ilvl="0">
      <w:start w:val="1"/>
      <w:numFmt w:val="decimal"/>
      <w:pStyle w:val="Nadpis1"/>
      <w:lvlText w:val="%1."/>
      <w:lvlJc w:val="left"/>
      <w:pPr>
        <w:tabs>
          <w:tab w:val="num" w:pos="1288"/>
        </w:tabs>
        <w:ind w:left="928" w:hanging="360"/>
      </w:pPr>
      <w:rPr>
        <w:rFonts w:cs="Times New Roman"/>
        <w:sz w:val="22"/>
        <w:szCs w:val="22"/>
      </w:rPr>
    </w:lvl>
    <w:lvl w:ilvl="1">
      <w:start w:val="1"/>
      <w:numFmt w:val="decimal"/>
      <w:pStyle w:val="Nadpis2"/>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20">
    <w:nsid w:val="73D21EFC"/>
    <w:multiLevelType w:val="multilevel"/>
    <w:tmpl w:val="3000C2AC"/>
    <w:lvl w:ilvl="0">
      <w:start w:val="2"/>
      <w:numFmt w:val="decimal"/>
      <w:lvlText w:val="%1."/>
      <w:lvlJc w:val="left"/>
      <w:pPr>
        <w:tabs>
          <w:tab w:val="num" w:pos="540"/>
        </w:tabs>
        <w:ind w:left="540" w:hanging="540"/>
      </w:pPr>
      <w:rPr>
        <w:rFonts w:hint="default"/>
      </w:rPr>
    </w:lvl>
    <w:lvl w:ilvl="1">
      <w:start w:val="1"/>
      <w:numFmt w:val="decimal"/>
      <w:lvlText w:val="12.%2."/>
      <w:lvlJc w:val="left"/>
      <w:pPr>
        <w:tabs>
          <w:tab w:val="num" w:pos="540"/>
        </w:tabs>
        <w:ind w:left="540" w:hanging="54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5965E27"/>
    <w:multiLevelType w:val="hybridMultilevel"/>
    <w:tmpl w:val="9E5001E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7CF35485"/>
    <w:multiLevelType w:val="hybridMultilevel"/>
    <w:tmpl w:val="68D06DA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0"/>
  </w:num>
  <w:num w:numId="9">
    <w:abstractNumId w:val="7"/>
  </w:num>
  <w:num w:numId="10">
    <w:abstractNumId w:val="12"/>
  </w:num>
  <w:num w:numId="11">
    <w:abstractNumId w:val="16"/>
  </w:num>
  <w:num w:numId="12">
    <w:abstractNumId w:val="8"/>
  </w:num>
  <w:num w:numId="13">
    <w:abstractNumId w:val="2"/>
  </w:num>
  <w:num w:numId="14">
    <w:abstractNumId w:val="0"/>
  </w:num>
  <w:num w:numId="15">
    <w:abstractNumId w:val="1"/>
  </w:num>
  <w:num w:numId="16">
    <w:abstractNumId w:val="20"/>
  </w:num>
  <w:num w:numId="17">
    <w:abstractNumId w:val="22"/>
  </w:num>
  <w:num w:numId="18">
    <w:abstractNumId w:val="4"/>
  </w:num>
  <w:num w:numId="19">
    <w:abstractNumId w:val="21"/>
  </w:num>
  <w:num w:numId="20">
    <w:abstractNumId w:val="17"/>
  </w:num>
  <w:num w:numId="21">
    <w:abstractNumId w:val="15"/>
  </w:num>
  <w:num w:numId="22">
    <w:abstractNumId w:val="5"/>
  </w:num>
  <w:num w:numId="23">
    <w:abstractNumId w:val="14"/>
  </w:num>
  <w:num w:numId="2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NotTrackFormatting/>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35B2"/>
    <w:rsid w:val="00007346"/>
    <w:rsid w:val="0000736A"/>
    <w:rsid w:val="0000745E"/>
    <w:rsid w:val="000106D3"/>
    <w:rsid w:val="00012E99"/>
    <w:rsid w:val="0001505B"/>
    <w:rsid w:val="00016AE1"/>
    <w:rsid w:val="00020BAC"/>
    <w:rsid w:val="00021082"/>
    <w:rsid w:val="00021F24"/>
    <w:rsid w:val="00023829"/>
    <w:rsid w:val="000254D3"/>
    <w:rsid w:val="000267E4"/>
    <w:rsid w:val="0003501C"/>
    <w:rsid w:val="00036862"/>
    <w:rsid w:val="00036E30"/>
    <w:rsid w:val="000404CB"/>
    <w:rsid w:val="00040527"/>
    <w:rsid w:val="0004119E"/>
    <w:rsid w:val="0004600E"/>
    <w:rsid w:val="00047C21"/>
    <w:rsid w:val="00050151"/>
    <w:rsid w:val="0005292C"/>
    <w:rsid w:val="000531A5"/>
    <w:rsid w:val="0005342A"/>
    <w:rsid w:val="0005469C"/>
    <w:rsid w:val="000548CC"/>
    <w:rsid w:val="000559C4"/>
    <w:rsid w:val="00057C53"/>
    <w:rsid w:val="00064382"/>
    <w:rsid w:val="00073FB7"/>
    <w:rsid w:val="000740E0"/>
    <w:rsid w:val="00075C52"/>
    <w:rsid w:val="00077776"/>
    <w:rsid w:val="00081808"/>
    <w:rsid w:val="00082F26"/>
    <w:rsid w:val="00083C35"/>
    <w:rsid w:val="00086739"/>
    <w:rsid w:val="00090482"/>
    <w:rsid w:val="0009188D"/>
    <w:rsid w:val="00091DD0"/>
    <w:rsid w:val="000931CE"/>
    <w:rsid w:val="00094AE1"/>
    <w:rsid w:val="00095231"/>
    <w:rsid w:val="000A0986"/>
    <w:rsid w:val="000A2ADD"/>
    <w:rsid w:val="000A58B6"/>
    <w:rsid w:val="000A7688"/>
    <w:rsid w:val="000A79F8"/>
    <w:rsid w:val="000B0B36"/>
    <w:rsid w:val="000B0C36"/>
    <w:rsid w:val="000B45FD"/>
    <w:rsid w:val="000C2141"/>
    <w:rsid w:val="000C2E01"/>
    <w:rsid w:val="000C3887"/>
    <w:rsid w:val="000C3960"/>
    <w:rsid w:val="000C4F39"/>
    <w:rsid w:val="000C669E"/>
    <w:rsid w:val="000C6B40"/>
    <w:rsid w:val="000C7854"/>
    <w:rsid w:val="000D0906"/>
    <w:rsid w:val="000D18B7"/>
    <w:rsid w:val="000D1B0D"/>
    <w:rsid w:val="000D25FE"/>
    <w:rsid w:val="000D2FF8"/>
    <w:rsid w:val="000D34A2"/>
    <w:rsid w:val="000D7D90"/>
    <w:rsid w:val="000D7E28"/>
    <w:rsid w:val="000E159F"/>
    <w:rsid w:val="000E4509"/>
    <w:rsid w:val="000E46B8"/>
    <w:rsid w:val="000E63D4"/>
    <w:rsid w:val="000E6C7F"/>
    <w:rsid w:val="000E6EED"/>
    <w:rsid w:val="000E7D54"/>
    <w:rsid w:val="000F0B68"/>
    <w:rsid w:val="000F3126"/>
    <w:rsid w:val="001025AC"/>
    <w:rsid w:val="001057DC"/>
    <w:rsid w:val="00107621"/>
    <w:rsid w:val="00112182"/>
    <w:rsid w:val="001129B1"/>
    <w:rsid w:val="00112D71"/>
    <w:rsid w:val="001146EA"/>
    <w:rsid w:val="00114793"/>
    <w:rsid w:val="00115CE2"/>
    <w:rsid w:val="00115D86"/>
    <w:rsid w:val="001165CF"/>
    <w:rsid w:val="00121725"/>
    <w:rsid w:val="00121E58"/>
    <w:rsid w:val="001245BD"/>
    <w:rsid w:val="00126A67"/>
    <w:rsid w:val="001275AC"/>
    <w:rsid w:val="00130706"/>
    <w:rsid w:val="00130F9E"/>
    <w:rsid w:val="00131B98"/>
    <w:rsid w:val="00131F98"/>
    <w:rsid w:val="001324AD"/>
    <w:rsid w:val="00132BEF"/>
    <w:rsid w:val="001331CB"/>
    <w:rsid w:val="00134942"/>
    <w:rsid w:val="001355EE"/>
    <w:rsid w:val="00137391"/>
    <w:rsid w:val="00140FF4"/>
    <w:rsid w:val="001419D9"/>
    <w:rsid w:val="00142EA1"/>
    <w:rsid w:val="00143155"/>
    <w:rsid w:val="00143917"/>
    <w:rsid w:val="00145ECE"/>
    <w:rsid w:val="0014674F"/>
    <w:rsid w:val="00146786"/>
    <w:rsid w:val="00147AB1"/>
    <w:rsid w:val="001527A5"/>
    <w:rsid w:val="00152EC0"/>
    <w:rsid w:val="00152FB1"/>
    <w:rsid w:val="00154606"/>
    <w:rsid w:val="001555C3"/>
    <w:rsid w:val="00156F82"/>
    <w:rsid w:val="00157C11"/>
    <w:rsid w:val="00161F54"/>
    <w:rsid w:val="001644DA"/>
    <w:rsid w:val="0016485A"/>
    <w:rsid w:val="00164A4E"/>
    <w:rsid w:val="00170A17"/>
    <w:rsid w:val="00171B7C"/>
    <w:rsid w:val="0017206D"/>
    <w:rsid w:val="0017387E"/>
    <w:rsid w:val="00173FA2"/>
    <w:rsid w:val="00175494"/>
    <w:rsid w:val="00175B57"/>
    <w:rsid w:val="00180ECA"/>
    <w:rsid w:val="001810C4"/>
    <w:rsid w:val="00181CB5"/>
    <w:rsid w:val="001821D1"/>
    <w:rsid w:val="0018447B"/>
    <w:rsid w:val="00185C7D"/>
    <w:rsid w:val="001864BA"/>
    <w:rsid w:val="0018747F"/>
    <w:rsid w:val="00192517"/>
    <w:rsid w:val="0019278B"/>
    <w:rsid w:val="00192BB9"/>
    <w:rsid w:val="00193032"/>
    <w:rsid w:val="0019317E"/>
    <w:rsid w:val="00193CCB"/>
    <w:rsid w:val="0019559B"/>
    <w:rsid w:val="00195E7F"/>
    <w:rsid w:val="00196F84"/>
    <w:rsid w:val="001972BB"/>
    <w:rsid w:val="001A27BA"/>
    <w:rsid w:val="001A2D86"/>
    <w:rsid w:val="001A32B7"/>
    <w:rsid w:val="001A3A1E"/>
    <w:rsid w:val="001A401D"/>
    <w:rsid w:val="001A4B95"/>
    <w:rsid w:val="001A5BFF"/>
    <w:rsid w:val="001A7AE9"/>
    <w:rsid w:val="001B3B4D"/>
    <w:rsid w:val="001B7248"/>
    <w:rsid w:val="001B7A28"/>
    <w:rsid w:val="001C0833"/>
    <w:rsid w:val="001C0EA6"/>
    <w:rsid w:val="001C2FAD"/>
    <w:rsid w:val="001C66BB"/>
    <w:rsid w:val="001D0186"/>
    <w:rsid w:val="001D1ACC"/>
    <w:rsid w:val="001D2AED"/>
    <w:rsid w:val="001D40F4"/>
    <w:rsid w:val="001D50AC"/>
    <w:rsid w:val="001E00F9"/>
    <w:rsid w:val="001E24FA"/>
    <w:rsid w:val="001E3042"/>
    <w:rsid w:val="001E52B7"/>
    <w:rsid w:val="001E63FC"/>
    <w:rsid w:val="001E6F63"/>
    <w:rsid w:val="001E7465"/>
    <w:rsid w:val="001F035B"/>
    <w:rsid w:val="001F0768"/>
    <w:rsid w:val="001F241D"/>
    <w:rsid w:val="001F5327"/>
    <w:rsid w:val="00200B5E"/>
    <w:rsid w:val="00202564"/>
    <w:rsid w:val="002053BC"/>
    <w:rsid w:val="00205A43"/>
    <w:rsid w:val="0020771C"/>
    <w:rsid w:val="00207A2B"/>
    <w:rsid w:val="00212752"/>
    <w:rsid w:val="0021290D"/>
    <w:rsid w:val="00213F6D"/>
    <w:rsid w:val="002154A1"/>
    <w:rsid w:val="00215F51"/>
    <w:rsid w:val="0021765E"/>
    <w:rsid w:val="0021769E"/>
    <w:rsid w:val="00221910"/>
    <w:rsid w:val="00222AA7"/>
    <w:rsid w:val="00222D49"/>
    <w:rsid w:val="00225C46"/>
    <w:rsid w:val="00230DA5"/>
    <w:rsid w:val="002402DF"/>
    <w:rsid w:val="00241B21"/>
    <w:rsid w:val="00241F87"/>
    <w:rsid w:val="00242242"/>
    <w:rsid w:val="00242955"/>
    <w:rsid w:val="00244488"/>
    <w:rsid w:val="00245C47"/>
    <w:rsid w:val="0024616E"/>
    <w:rsid w:val="00247414"/>
    <w:rsid w:val="00250274"/>
    <w:rsid w:val="00250A59"/>
    <w:rsid w:val="002515F2"/>
    <w:rsid w:val="00253358"/>
    <w:rsid w:val="00254DD0"/>
    <w:rsid w:val="00255873"/>
    <w:rsid w:val="00256D34"/>
    <w:rsid w:val="00257887"/>
    <w:rsid w:val="002619CB"/>
    <w:rsid w:val="002638ED"/>
    <w:rsid w:val="00264622"/>
    <w:rsid w:val="00264CEA"/>
    <w:rsid w:val="00265E36"/>
    <w:rsid w:val="00266BD7"/>
    <w:rsid w:val="00270D2F"/>
    <w:rsid w:val="002733FC"/>
    <w:rsid w:val="00274254"/>
    <w:rsid w:val="00274822"/>
    <w:rsid w:val="00274FFA"/>
    <w:rsid w:val="00275DCA"/>
    <w:rsid w:val="00277719"/>
    <w:rsid w:val="0027777E"/>
    <w:rsid w:val="00280A4A"/>
    <w:rsid w:val="00281A49"/>
    <w:rsid w:val="002835A3"/>
    <w:rsid w:val="00284895"/>
    <w:rsid w:val="00284AAB"/>
    <w:rsid w:val="00285387"/>
    <w:rsid w:val="00285B8D"/>
    <w:rsid w:val="002916BE"/>
    <w:rsid w:val="002936BA"/>
    <w:rsid w:val="00294838"/>
    <w:rsid w:val="0029487C"/>
    <w:rsid w:val="00295994"/>
    <w:rsid w:val="00296088"/>
    <w:rsid w:val="00296827"/>
    <w:rsid w:val="00296A4E"/>
    <w:rsid w:val="00296ACE"/>
    <w:rsid w:val="002A1358"/>
    <w:rsid w:val="002A188C"/>
    <w:rsid w:val="002A1B5C"/>
    <w:rsid w:val="002A1F72"/>
    <w:rsid w:val="002A2C3A"/>
    <w:rsid w:val="002A50D0"/>
    <w:rsid w:val="002A67A1"/>
    <w:rsid w:val="002A6D75"/>
    <w:rsid w:val="002A746C"/>
    <w:rsid w:val="002B0D66"/>
    <w:rsid w:val="002B0ED4"/>
    <w:rsid w:val="002B23BC"/>
    <w:rsid w:val="002B3AB7"/>
    <w:rsid w:val="002B4E6F"/>
    <w:rsid w:val="002B5619"/>
    <w:rsid w:val="002B7F96"/>
    <w:rsid w:val="002C0477"/>
    <w:rsid w:val="002C06E8"/>
    <w:rsid w:val="002C22D2"/>
    <w:rsid w:val="002C45BC"/>
    <w:rsid w:val="002D2C81"/>
    <w:rsid w:val="002D3943"/>
    <w:rsid w:val="002D62D4"/>
    <w:rsid w:val="002E0316"/>
    <w:rsid w:val="002E15CF"/>
    <w:rsid w:val="002E314B"/>
    <w:rsid w:val="002E3235"/>
    <w:rsid w:val="002E3E5F"/>
    <w:rsid w:val="002E4F29"/>
    <w:rsid w:val="002E5842"/>
    <w:rsid w:val="002E5CEE"/>
    <w:rsid w:val="002E6A67"/>
    <w:rsid w:val="002E6E7C"/>
    <w:rsid w:val="002F109B"/>
    <w:rsid w:val="002F15F0"/>
    <w:rsid w:val="002F1E20"/>
    <w:rsid w:val="002F2236"/>
    <w:rsid w:val="002F33BF"/>
    <w:rsid w:val="002F3C5D"/>
    <w:rsid w:val="002F4C52"/>
    <w:rsid w:val="002F674C"/>
    <w:rsid w:val="002F7F3E"/>
    <w:rsid w:val="00300C1C"/>
    <w:rsid w:val="00301FF9"/>
    <w:rsid w:val="00302693"/>
    <w:rsid w:val="00302A2C"/>
    <w:rsid w:val="00302B6A"/>
    <w:rsid w:val="00304288"/>
    <w:rsid w:val="0030451A"/>
    <w:rsid w:val="0030467D"/>
    <w:rsid w:val="00306BBF"/>
    <w:rsid w:val="00306D5B"/>
    <w:rsid w:val="0031254E"/>
    <w:rsid w:val="003157A1"/>
    <w:rsid w:val="003169BF"/>
    <w:rsid w:val="00316EBD"/>
    <w:rsid w:val="00317BB5"/>
    <w:rsid w:val="00320185"/>
    <w:rsid w:val="0032185E"/>
    <w:rsid w:val="00321C79"/>
    <w:rsid w:val="003226F3"/>
    <w:rsid w:val="003236D6"/>
    <w:rsid w:val="00323C7C"/>
    <w:rsid w:val="0032478A"/>
    <w:rsid w:val="00324C51"/>
    <w:rsid w:val="00325CF9"/>
    <w:rsid w:val="00330DC0"/>
    <w:rsid w:val="00330E9F"/>
    <w:rsid w:val="003310E2"/>
    <w:rsid w:val="003313BD"/>
    <w:rsid w:val="00332707"/>
    <w:rsid w:val="0033274D"/>
    <w:rsid w:val="00333F6A"/>
    <w:rsid w:val="00334270"/>
    <w:rsid w:val="00340D11"/>
    <w:rsid w:val="00345D0F"/>
    <w:rsid w:val="00347C21"/>
    <w:rsid w:val="00347FA2"/>
    <w:rsid w:val="003505B2"/>
    <w:rsid w:val="00351366"/>
    <w:rsid w:val="00353EEF"/>
    <w:rsid w:val="003543CD"/>
    <w:rsid w:val="003552CD"/>
    <w:rsid w:val="003557D2"/>
    <w:rsid w:val="003579A4"/>
    <w:rsid w:val="0036255A"/>
    <w:rsid w:val="00364F1B"/>
    <w:rsid w:val="0037204A"/>
    <w:rsid w:val="00372494"/>
    <w:rsid w:val="003739AA"/>
    <w:rsid w:val="00373CC3"/>
    <w:rsid w:val="00373D87"/>
    <w:rsid w:val="0037636F"/>
    <w:rsid w:val="00377EF1"/>
    <w:rsid w:val="00382E06"/>
    <w:rsid w:val="003842D0"/>
    <w:rsid w:val="0038649B"/>
    <w:rsid w:val="00386606"/>
    <w:rsid w:val="00391638"/>
    <w:rsid w:val="00391BDD"/>
    <w:rsid w:val="00391E15"/>
    <w:rsid w:val="00393AB9"/>
    <w:rsid w:val="00394BAE"/>
    <w:rsid w:val="003975D4"/>
    <w:rsid w:val="003A2EDD"/>
    <w:rsid w:val="003A7040"/>
    <w:rsid w:val="003B0BC5"/>
    <w:rsid w:val="003B4522"/>
    <w:rsid w:val="003B4553"/>
    <w:rsid w:val="003B4603"/>
    <w:rsid w:val="003B5444"/>
    <w:rsid w:val="003B5B87"/>
    <w:rsid w:val="003B758B"/>
    <w:rsid w:val="003B7F73"/>
    <w:rsid w:val="003C014B"/>
    <w:rsid w:val="003C22C8"/>
    <w:rsid w:val="003C4383"/>
    <w:rsid w:val="003C4C39"/>
    <w:rsid w:val="003C501C"/>
    <w:rsid w:val="003C50A3"/>
    <w:rsid w:val="003C642F"/>
    <w:rsid w:val="003C75DA"/>
    <w:rsid w:val="003D16BA"/>
    <w:rsid w:val="003D1ACA"/>
    <w:rsid w:val="003D1DF9"/>
    <w:rsid w:val="003D4C7B"/>
    <w:rsid w:val="003D696A"/>
    <w:rsid w:val="003D7F1E"/>
    <w:rsid w:val="003D7FDA"/>
    <w:rsid w:val="003E0403"/>
    <w:rsid w:val="003E0D11"/>
    <w:rsid w:val="003E2060"/>
    <w:rsid w:val="003E2314"/>
    <w:rsid w:val="003E3280"/>
    <w:rsid w:val="003E3D67"/>
    <w:rsid w:val="003E4B94"/>
    <w:rsid w:val="003E7ABA"/>
    <w:rsid w:val="003F0DA6"/>
    <w:rsid w:val="003F1625"/>
    <w:rsid w:val="003F1FB9"/>
    <w:rsid w:val="003F505D"/>
    <w:rsid w:val="003F5AAE"/>
    <w:rsid w:val="003F684A"/>
    <w:rsid w:val="003F69B3"/>
    <w:rsid w:val="003F7885"/>
    <w:rsid w:val="00400D09"/>
    <w:rsid w:val="004011A1"/>
    <w:rsid w:val="00405BAF"/>
    <w:rsid w:val="00406B7E"/>
    <w:rsid w:val="00407834"/>
    <w:rsid w:val="00414F5E"/>
    <w:rsid w:val="004174F1"/>
    <w:rsid w:val="0042151C"/>
    <w:rsid w:val="0042175A"/>
    <w:rsid w:val="0042385E"/>
    <w:rsid w:val="00423C13"/>
    <w:rsid w:val="00423F1F"/>
    <w:rsid w:val="00424992"/>
    <w:rsid w:val="00424AD4"/>
    <w:rsid w:val="00425428"/>
    <w:rsid w:val="00427BF6"/>
    <w:rsid w:val="00430464"/>
    <w:rsid w:val="00430B12"/>
    <w:rsid w:val="00430C32"/>
    <w:rsid w:val="004319D0"/>
    <w:rsid w:val="00431F7B"/>
    <w:rsid w:val="0043200A"/>
    <w:rsid w:val="00432343"/>
    <w:rsid w:val="0043718D"/>
    <w:rsid w:val="00440538"/>
    <w:rsid w:val="004418DD"/>
    <w:rsid w:val="00442CCD"/>
    <w:rsid w:val="00442F81"/>
    <w:rsid w:val="004442FA"/>
    <w:rsid w:val="00444CFD"/>
    <w:rsid w:val="004458AB"/>
    <w:rsid w:val="004459C6"/>
    <w:rsid w:val="004468A6"/>
    <w:rsid w:val="004471C1"/>
    <w:rsid w:val="0044764A"/>
    <w:rsid w:val="00451F78"/>
    <w:rsid w:val="0045331C"/>
    <w:rsid w:val="00454CB4"/>
    <w:rsid w:val="004556AA"/>
    <w:rsid w:val="004561DF"/>
    <w:rsid w:val="00457897"/>
    <w:rsid w:val="00460C80"/>
    <w:rsid w:val="00461759"/>
    <w:rsid w:val="00466059"/>
    <w:rsid w:val="00466AAA"/>
    <w:rsid w:val="0047153A"/>
    <w:rsid w:val="00471635"/>
    <w:rsid w:val="00471E17"/>
    <w:rsid w:val="0047318C"/>
    <w:rsid w:val="00473616"/>
    <w:rsid w:val="004741E7"/>
    <w:rsid w:val="00474DC5"/>
    <w:rsid w:val="00475E46"/>
    <w:rsid w:val="0047631E"/>
    <w:rsid w:val="00480502"/>
    <w:rsid w:val="0048164D"/>
    <w:rsid w:val="00483B24"/>
    <w:rsid w:val="004848E5"/>
    <w:rsid w:val="004852D9"/>
    <w:rsid w:val="00485C68"/>
    <w:rsid w:val="00490853"/>
    <w:rsid w:val="004914B0"/>
    <w:rsid w:val="00494C63"/>
    <w:rsid w:val="00495087"/>
    <w:rsid w:val="00495E49"/>
    <w:rsid w:val="004A1841"/>
    <w:rsid w:val="004A2095"/>
    <w:rsid w:val="004A383F"/>
    <w:rsid w:val="004A420F"/>
    <w:rsid w:val="004A6659"/>
    <w:rsid w:val="004A6772"/>
    <w:rsid w:val="004B4014"/>
    <w:rsid w:val="004B43AF"/>
    <w:rsid w:val="004B5D7D"/>
    <w:rsid w:val="004B69F1"/>
    <w:rsid w:val="004C0A26"/>
    <w:rsid w:val="004C0F2E"/>
    <w:rsid w:val="004C10AE"/>
    <w:rsid w:val="004C1ADD"/>
    <w:rsid w:val="004C4263"/>
    <w:rsid w:val="004C4C91"/>
    <w:rsid w:val="004C4F37"/>
    <w:rsid w:val="004C6245"/>
    <w:rsid w:val="004C658A"/>
    <w:rsid w:val="004C7389"/>
    <w:rsid w:val="004D0A1C"/>
    <w:rsid w:val="004D152F"/>
    <w:rsid w:val="004D25B4"/>
    <w:rsid w:val="004D7B84"/>
    <w:rsid w:val="004E03D1"/>
    <w:rsid w:val="004E14BD"/>
    <w:rsid w:val="004E1E4C"/>
    <w:rsid w:val="004E2581"/>
    <w:rsid w:val="004E34B0"/>
    <w:rsid w:val="004E50EF"/>
    <w:rsid w:val="004E513F"/>
    <w:rsid w:val="004E72F4"/>
    <w:rsid w:val="004E7A70"/>
    <w:rsid w:val="004F19C0"/>
    <w:rsid w:val="004F3AA9"/>
    <w:rsid w:val="004F3CF8"/>
    <w:rsid w:val="004F54E1"/>
    <w:rsid w:val="004F66AC"/>
    <w:rsid w:val="004F729E"/>
    <w:rsid w:val="0050043F"/>
    <w:rsid w:val="00503586"/>
    <w:rsid w:val="00503FD4"/>
    <w:rsid w:val="00504D7D"/>
    <w:rsid w:val="00505A23"/>
    <w:rsid w:val="00510785"/>
    <w:rsid w:val="00513C78"/>
    <w:rsid w:val="00515307"/>
    <w:rsid w:val="00515C4B"/>
    <w:rsid w:val="00517583"/>
    <w:rsid w:val="00520091"/>
    <w:rsid w:val="00520CF4"/>
    <w:rsid w:val="005234F0"/>
    <w:rsid w:val="00524B1A"/>
    <w:rsid w:val="00524BC7"/>
    <w:rsid w:val="00525BBE"/>
    <w:rsid w:val="00526DC2"/>
    <w:rsid w:val="00527ED8"/>
    <w:rsid w:val="00532095"/>
    <w:rsid w:val="005329B6"/>
    <w:rsid w:val="00536A0A"/>
    <w:rsid w:val="005375D8"/>
    <w:rsid w:val="005378A2"/>
    <w:rsid w:val="00545043"/>
    <w:rsid w:val="005461AA"/>
    <w:rsid w:val="0054770C"/>
    <w:rsid w:val="005502EE"/>
    <w:rsid w:val="00551328"/>
    <w:rsid w:val="005551E6"/>
    <w:rsid w:val="00556629"/>
    <w:rsid w:val="005567D1"/>
    <w:rsid w:val="00557F32"/>
    <w:rsid w:val="00560D98"/>
    <w:rsid w:val="00562DD5"/>
    <w:rsid w:val="005646BB"/>
    <w:rsid w:val="00564740"/>
    <w:rsid w:val="00565805"/>
    <w:rsid w:val="00565EE6"/>
    <w:rsid w:val="0057154E"/>
    <w:rsid w:val="0057221C"/>
    <w:rsid w:val="005727AE"/>
    <w:rsid w:val="00572991"/>
    <w:rsid w:val="00573EB4"/>
    <w:rsid w:val="00574B5F"/>
    <w:rsid w:val="00574ED8"/>
    <w:rsid w:val="00577120"/>
    <w:rsid w:val="0058267C"/>
    <w:rsid w:val="00585BA4"/>
    <w:rsid w:val="00586CF7"/>
    <w:rsid w:val="005870BF"/>
    <w:rsid w:val="005911B0"/>
    <w:rsid w:val="0059208B"/>
    <w:rsid w:val="00592271"/>
    <w:rsid w:val="00592440"/>
    <w:rsid w:val="00593F4A"/>
    <w:rsid w:val="00596197"/>
    <w:rsid w:val="005962F7"/>
    <w:rsid w:val="005A0043"/>
    <w:rsid w:val="005A08B5"/>
    <w:rsid w:val="005A18AE"/>
    <w:rsid w:val="005A65E5"/>
    <w:rsid w:val="005A7CB4"/>
    <w:rsid w:val="005B1424"/>
    <w:rsid w:val="005B42D6"/>
    <w:rsid w:val="005B4680"/>
    <w:rsid w:val="005B728C"/>
    <w:rsid w:val="005B7876"/>
    <w:rsid w:val="005C2F6D"/>
    <w:rsid w:val="005C30F0"/>
    <w:rsid w:val="005C3828"/>
    <w:rsid w:val="005D042A"/>
    <w:rsid w:val="005D0E96"/>
    <w:rsid w:val="005D1151"/>
    <w:rsid w:val="005D1E12"/>
    <w:rsid w:val="005D258A"/>
    <w:rsid w:val="005D43CD"/>
    <w:rsid w:val="005D4EEC"/>
    <w:rsid w:val="005E127A"/>
    <w:rsid w:val="005E1486"/>
    <w:rsid w:val="005E167B"/>
    <w:rsid w:val="005E256A"/>
    <w:rsid w:val="005E3F3E"/>
    <w:rsid w:val="005E4520"/>
    <w:rsid w:val="005F1298"/>
    <w:rsid w:val="005F1393"/>
    <w:rsid w:val="005F62AB"/>
    <w:rsid w:val="005F692F"/>
    <w:rsid w:val="006004C0"/>
    <w:rsid w:val="006025F8"/>
    <w:rsid w:val="00602E90"/>
    <w:rsid w:val="0060479A"/>
    <w:rsid w:val="0060509A"/>
    <w:rsid w:val="00606359"/>
    <w:rsid w:val="00610FB9"/>
    <w:rsid w:val="00611366"/>
    <w:rsid w:val="00614003"/>
    <w:rsid w:val="00615249"/>
    <w:rsid w:val="00615C5A"/>
    <w:rsid w:val="00623ED9"/>
    <w:rsid w:val="00624A2B"/>
    <w:rsid w:val="00627145"/>
    <w:rsid w:val="00627FBC"/>
    <w:rsid w:val="00632172"/>
    <w:rsid w:val="0063365B"/>
    <w:rsid w:val="00633740"/>
    <w:rsid w:val="00634192"/>
    <w:rsid w:val="0063476F"/>
    <w:rsid w:val="00637480"/>
    <w:rsid w:val="00637B32"/>
    <w:rsid w:val="0064009B"/>
    <w:rsid w:val="0064117E"/>
    <w:rsid w:val="006415E4"/>
    <w:rsid w:val="00642BEF"/>
    <w:rsid w:val="00643DA6"/>
    <w:rsid w:val="00647098"/>
    <w:rsid w:val="0065076F"/>
    <w:rsid w:val="006514F4"/>
    <w:rsid w:val="00655359"/>
    <w:rsid w:val="00657414"/>
    <w:rsid w:val="00657A48"/>
    <w:rsid w:val="0066219C"/>
    <w:rsid w:val="00665352"/>
    <w:rsid w:val="00665FBC"/>
    <w:rsid w:val="00666BD4"/>
    <w:rsid w:val="00673885"/>
    <w:rsid w:val="00675D85"/>
    <w:rsid w:val="00676954"/>
    <w:rsid w:val="00676FB8"/>
    <w:rsid w:val="00681233"/>
    <w:rsid w:val="0068124D"/>
    <w:rsid w:val="00681A84"/>
    <w:rsid w:val="00681F93"/>
    <w:rsid w:val="006838C9"/>
    <w:rsid w:val="0068547E"/>
    <w:rsid w:val="00685DB0"/>
    <w:rsid w:val="00686784"/>
    <w:rsid w:val="00687A8D"/>
    <w:rsid w:val="00697636"/>
    <w:rsid w:val="006A123E"/>
    <w:rsid w:val="006A16C4"/>
    <w:rsid w:val="006A5491"/>
    <w:rsid w:val="006A6B2E"/>
    <w:rsid w:val="006B0494"/>
    <w:rsid w:val="006B101B"/>
    <w:rsid w:val="006B122A"/>
    <w:rsid w:val="006B31FD"/>
    <w:rsid w:val="006B4CD9"/>
    <w:rsid w:val="006B65AD"/>
    <w:rsid w:val="006B6848"/>
    <w:rsid w:val="006C192B"/>
    <w:rsid w:val="006C4923"/>
    <w:rsid w:val="006C5DAA"/>
    <w:rsid w:val="006C73B0"/>
    <w:rsid w:val="006C7894"/>
    <w:rsid w:val="006C7D9B"/>
    <w:rsid w:val="006D0D57"/>
    <w:rsid w:val="006D2133"/>
    <w:rsid w:val="006D272E"/>
    <w:rsid w:val="006D2B6B"/>
    <w:rsid w:val="006D2D9D"/>
    <w:rsid w:val="006D3A27"/>
    <w:rsid w:val="006D4563"/>
    <w:rsid w:val="006D5724"/>
    <w:rsid w:val="006D5C68"/>
    <w:rsid w:val="006D6D88"/>
    <w:rsid w:val="006E187C"/>
    <w:rsid w:val="006E4907"/>
    <w:rsid w:val="006E4D58"/>
    <w:rsid w:val="006E4E50"/>
    <w:rsid w:val="006E6E40"/>
    <w:rsid w:val="006F3E3F"/>
    <w:rsid w:val="006F3FC5"/>
    <w:rsid w:val="006F513B"/>
    <w:rsid w:val="006F7554"/>
    <w:rsid w:val="00700681"/>
    <w:rsid w:val="00700FC9"/>
    <w:rsid w:val="0070233F"/>
    <w:rsid w:val="00703670"/>
    <w:rsid w:val="00707D12"/>
    <w:rsid w:val="00707D70"/>
    <w:rsid w:val="007124FD"/>
    <w:rsid w:val="00712B93"/>
    <w:rsid w:val="0071549E"/>
    <w:rsid w:val="0071600F"/>
    <w:rsid w:val="00720A92"/>
    <w:rsid w:val="00721132"/>
    <w:rsid w:val="00721F7F"/>
    <w:rsid w:val="00722030"/>
    <w:rsid w:val="007229CF"/>
    <w:rsid w:val="00724125"/>
    <w:rsid w:val="007246AC"/>
    <w:rsid w:val="0072750D"/>
    <w:rsid w:val="00727EE1"/>
    <w:rsid w:val="00730CFD"/>
    <w:rsid w:val="007312CF"/>
    <w:rsid w:val="00736CDB"/>
    <w:rsid w:val="00736E1F"/>
    <w:rsid w:val="007372A8"/>
    <w:rsid w:val="007425DC"/>
    <w:rsid w:val="00742B0B"/>
    <w:rsid w:val="007440D3"/>
    <w:rsid w:val="00745CBA"/>
    <w:rsid w:val="007539AB"/>
    <w:rsid w:val="00754B7C"/>
    <w:rsid w:val="007570A3"/>
    <w:rsid w:val="00757CE7"/>
    <w:rsid w:val="007620B5"/>
    <w:rsid w:val="00762C63"/>
    <w:rsid w:val="00764508"/>
    <w:rsid w:val="0076480A"/>
    <w:rsid w:val="00766586"/>
    <w:rsid w:val="00767CA4"/>
    <w:rsid w:val="00767FAE"/>
    <w:rsid w:val="00770649"/>
    <w:rsid w:val="00771AFE"/>
    <w:rsid w:val="00776A9F"/>
    <w:rsid w:val="00776E2B"/>
    <w:rsid w:val="00780E63"/>
    <w:rsid w:val="00781F5E"/>
    <w:rsid w:val="00786D41"/>
    <w:rsid w:val="007941F1"/>
    <w:rsid w:val="007943F7"/>
    <w:rsid w:val="00795AE7"/>
    <w:rsid w:val="007961B0"/>
    <w:rsid w:val="0079641D"/>
    <w:rsid w:val="0079678B"/>
    <w:rsid w:val="00796D9E"/>
    <w:rsid w:val="007970FA"/>
    <w:rsid w:val="00797D53"/>
    <w:rsid w:val="007A0ED4"/>
    <w:rsid w:val="007A25B6"/>
    <w:rsid w:val="007A2F72"/>
    <w:rsid w:val="007A4707"/>
    <w:rsid w:val="007A49D8"/>
    <w:rsid w:val="007A7556"/>
    <w:rsid w:val="007B089A"/>
    <w:rsid w:val="007B3200"/>
    <w:rsid w:val="007B342C"/>
    <w:rsid w:val="007B71A6"/>
    <w:rsid w:val="007C0DF0"/>
    <w:rsid w:val="007C1334"/>
    <w:rsid w:val="007C1C08"/>
    <w:rsid w:val="007C3971"/>
    <w:rsid w:val="007C3CE9"/>
    <w:rsid w:val="007C5E96"/>
    <w:rsid w:val="007C65B6"/>
    <w:rsid w:val="007D11CF"/>
    <w:rsid w:val="007D136D"/>
    <w:rsid w:val="007D36AF"/>
    <w:rsid w:val="007D3A85"/>
    <w:rsid w:val="007D4FC5"/>
    <w:rsid w:val="007D5B41"/>
    <w:rsid w:val="007E01BC"/>
    <w:rsid w:val="007E05C4"/>
    <w:rsid w:val="007E1676"/>
    <w:rsid w:val="007E2319"/>
    <w:rsid w:val="007E2A57"/>
    <w:rsid w:val="007E3173"/>
    <w:rsid w:val="007E5889"/>
    <w:rsid w:val="007E79B9"/>
    <w:rsid w:val="007F07DC"/>
    <w:rsid w:val="007F4396"/>
    <w:rsid w:val="007F522D"/>
    <w:rsid w:val="007F686B"/>
    <w:rsid w:val="0080078E"/>
    <w:rsid w:val="008034AB"/>
    <w:rsid w:val="008044CA"/>
    <w:rsid w:val="0081599B"/>
    <w:rsid w:val="0082201B"/>
    <w:rsid w:val="0082249C"/>
    <w:rsid w:val="0082280A"/>
    <w:rsid w:val="00822A7B"/>
    <w:rsid w:val="00823B3C"/>
    <w:rsid w:val="00824497"/>
    <w:rsid w:val="008244C9"/>
    <w:rsid w:val="00826084"/>
    <w:rsid w:val="0082701D"/>
    <w:rsid w:val="00827174"/>
    <w:rsid w:val="00830851"/>
    <w:rsid w:val="00830D98"/>
    <w:rsid w:val="00830FDC"/>
    <w:rsid w:val="00834218"/>
    <w:rsid w:val="00840B9B"/>
    <w:rsid w:val="00843571"/>
    <w:rsid w:val="008444A7"/>
    <w:rsid w:val="008453BC"/>
    <w:rsid w:val="00845D18"/>
    <w:rsid w:val="008466A1"/>
    <w:rsid w:val="0084727D"/>
    <w:rsid w:val="008506A3"/>
    <w:rsid w:val="00850C4E"/>
    <w:rsid w:val="00853964"/>
    <w:rsid w:val="00853B09"/>
    <w:rsid w:val="00853DF3"/>
    <w:rsid w:val="008543C7"/>
    <w:rsid w:val="00855D12"/>
    <w:rsid w:val="00856994"/>
    <w:rsid w:val="008602D6"/>
    <w:rsid w:val="00862C3F"/>
    <w:rsid w:val="008637BF"/>
    <w:rsid w:val="00865EB5"/>
    <w:rsid w:val="0086659B"/>
    <w:rsid w:val="00866D7F"/>
    <w:rsid w:val="00871229"/>
    <w:rsid w:val="00871DF1"/>
    <w:rsid w:val="0087598F"/>
    <w:rsid w:val="00877055"/>
    <w:rsid w:val="00877298"/>
    <w:rsid w:val="00880F68"/>
    <w:rsid w:val="00881A62"/>
    <w:rsid w:val="00883532"/>
    <w:rsid w:val="0088416D"/>
    <w:rsid w:val="00887795"/>
    <w:rsid w:val="00892A04"/>
    <w:rsid w:val="00893602"/>
    <w:rsid w:val="0089503D"/>
    <w:rsid w:val="00897A60"/>
    <w:rsid w:val="008A0BD8"/>
    <w:rsid w:val="008A3908"/>
    <w:rsid w:val="008A41BB"/>
    <w:rsid w:val="008A4964"/>
    <w:rsid w:val="008B25C5"/>
    <w:rsid w:val="008B4FC9"/>
    <w:rsid w:val="008B7B85"/>
    <w:rsid w:val="008C03DC"/>
    <w:rsid w:val="008C4016"/>
    <w:rsid w:val="008C5F5C"/>
    <w:rsid w:val="008C62F3"/>
    <w:rsid w:val="008C6B69"/>
    <w:rsid w:val="008C7FC5"/>
    <w:rsid w:val="008D35DA"/>
    <w:rsid w:val="008D3B41"/>
    <w:rsid w:val="008D45E1"/>
    <w:rsid w:val="008D5E03"/>
    <w:rsid w:val="008D68D5"/>
    <w:rsid w:val="008E0407"/>
    <w:rsid w:val="008E0BDB"/>
    <w:rsid w:val="008E1929"/>
    <w:rsid w:val="008E50F2"/>
    <w:rsid w:val="008E630A"/>
    <w:rsid w:val="008E6F1B"/>
    <w:rsid w:val="008E7976"/>
    <w:rsid w:val="008F36AE"/>
    <w:rsid w:val="008F4B8F"/>
    <w:rsid w:val="008F5556"/>
    <w:rsid w:val="008F5A2C"/>
    <w:rsid w:val="008F6F2A"/>
    <w:rsid w:val="008F7ADF"/>
    <w:rsid w:val="00900027"/>
    <w:rsid w:val="00900A0B"/>
    <w:rsid w:val="00905E1A"/>
    <w:rsid w:val="009074A6"/>
    <w:rsid w:val="00907B98"/>
    <w:rsid w:val="009118E6"/>
    <w:rsid w:val="00912594"/>
    <w:rsid w:val="00912E98"/>
    <w:rsid w:val="00914375"/>
    <w:rsid w:val="00917238"/>
    <w:rsid w:val="00921327"/>
    <w:rsid w:val="00922940"/>
    <w:rsid w:val="009243C9"/>
    <w:rsid w:val="00926199"/>
    <w:rsid w:val="0093088E"/>
    <w:rsid w:val="00934442"/>
    <w:rsid w:val="00934571"/>
    <w:rsid w:val="00934A26"/>
    <w:rsid w:val="009351F9"/>
    <w:rsid w:val="0093728F"/>
    <w:rsid w:val="00943464"/>
    <w:rsid w:val="00944093"/>
    <w:rsid w:val="00945628"/>
    <w:rsid w:val="009456A6"/>
    <w:rsid w:val="00946552"/>
    <w:rsid w:val="0095262D"/>
    <w:rsid w:val="00953287"/>
    <w:rsid w:val="009545B4"/>
    <w:rsid w:val="00956BA5"/>
    <w:rsid w:val="00956D6F"/>
    <w:rsid w:val="00957F67"/>
    <w:rsid w:val="009626EA"/>
    <w:rsid w:val="009649B9"/>
    <w:rsid w:val="00965335"/>
    <w:rsid w:val="00967D0D"/>
    <w:rsid w:val="009705B6"/>
    <w:rsid w:val="009722A6"/>
    <w:rsid w:val="009723D7"/>
    <w:rsid w:val="009727E8"/>
    <w:rsid w:val="00973A95"/>
    <w:rsid w:val="00973EBC"/>
    <w:rsid w:val="00974FE7"/>
    <w:rsid w:val="00980BC4"/>
    <w:rsid w:val="00980BE3"/>
    <w:rsid w:val="009812E4"/>
    <w:rsid w:val="0098217B"/>
    <w:rsid w:val="00982B05"/>
    <w:rsid w:val="009847C3"/>
    <w:rsid w:val="009876B9"/>
    <w:rsid w:val="00991209"/>
    <w:rsid w:val="00992472"/>
    <w:rsid w:val="009924A0"/>
    <w:rsid w:val="00992F16"/>
    <w:rsid w:val="009952BF"/>
    <w:rsid w:val="009953DF"/>
    <w:rsid w:val="00996A3E"/>
    <w:rsid w:val="00997119"/>
    <w:rsid w:val="009A0D5F"/>
    <w:rsid w:val="009A196F"/>
    <w:rsid w:val="009A2FB5"/>
    <w:rsid w:val="009A3982"/>
    <w:rsid w:val="009A7D0F"/>
    <w:rsid w:val="009B0AEE"/>
    <w:rsid w:val="009B1E7F"/>
    <w:rsid w:val="009B2392"/>
    <w:rsid w:val="009B25E1"/>
    <w:rsid w:val="009B2A60"/>
    <w:rsid w:val="009B3F3F"/>
    <w:rsid w:val="009B46E8"/>
    <w:rsid w:val="009B579E"/>
    <w:rsid w:val="009C1C9E"/>
    <w:rsid w:val="009C4E6C"/>
    <w:rsid w:val="009C6C78"/>
    <w:rsid w:val="009C6E2F"/>
    <w:rsid w:val="009C782F"/>
    <w:rsid w:val="009C7887"/>
    <w:rsid w:val="009D04C2"/>
    <w:rsid w:val="009D0CF4"/>
    <w:rsid w:val="009D1049"/>
    <w:rsid w:val="009D7A74"/>
    <w:rsid w:val="009E123D"/>
    <w:rsid w:val="009E3E2D"/>
    <w:rsid w:val="009E4150"/>
    <w:rsid w:val="009E5863"/>
    <w:rsid w:val="009E5CFD"/>
    <w:rsid w:val="009E68DC"/>
    <w:rsid w:val="009F0164"/>
    <w:rsid w:val="009F126F"/>
    <w:rsid w:val="009F181B"/>
    <w:rsid w:val="009F1E5E"/>
    <w:rsid w:val="009F4760"/>
    <w:rsid w:val="009F51EE"/>
    <w:rsid w:val="009F53A5"/>
    <w:rsid w:val="009F54A9"/>
    <w:rsid w:val="009F637F"/>
    <w:rsid w:val="009F67D1"/>
    <w:rsid w:val="009F7018"/>
    <w:rsid w:val="00A000EC"/>
    <w:rsid w:val="00A006B7"/>
    <w:rsid w:val="00A00DCF"/>
    <w:rsid w:val="00A042E5"/>
    <w:rsid w:val="00A06179"/>
    <w:rsid w:val="00A07DE0"/>
    <w:rsid w:val="00A11D8F"/>
    <w:rsid w:val="00A11E67"/>
    <w:rsid w:val="00A12A53"/>
    <w:rsid w:val="00A13090"/>
    <w:rsid w:val="00A13267"/>
    <w:rsid w:val="00A13418"/>
    <w:rsid w:val="00A14BFC"/>
    <w:rsid w:val="00A15286"/>
    <w:rsid w:val="00A1635B"/>
    <w:rsid w:val="00A164D5"/>
    <w:rsid w:val="00A2202D"/>
    <w:rsid w:val="00A23A8A"/>
    <w:rsid w:val="00A27A1B"/>
    <w:rsid w:val="00A31BCF"/>
    <w:rsid w:val="00A33DF9"/>
    <w:rsid w:val="00A34585"/>
    <w:rsid w:val="00A35136"/>
    <w:rsid w:val="00A419E2"/>
    <w:rsid w:val="00A475A8"/>
    <w:rsid w:val="00A4764F"/>
    <w:rsid w:val="00A47FBB"/>
    <w:rsid w:val="00A5058E"/>
    <w:rsid w:val="00A522A9"/>
    <w:rsid w:val="00A5447F"/>
    <w:rsid w:val="00A563D4"/>
    <w:rsid w:val="00A61038"/>
    <w:rsid w:val="00A63CC3"/>
    <w:rsid w:val="00A6416A"/>
    <w:rsid w:val="00A64180"/>
    <w:rsid w:val="00A64BDA"/>
    <w:rsid w:val="00A66B79"/>
    <w:rsid w:val="00A66F21"/>
    <w:rsid w:val="00A71E59"/>
    <w:rsid w:val="00A71F0D"/>
    <w:rsid w:val="00A72087"/>
    <w:rsid w:val="00A7287C"/>
    <w:rsid w:val="00A73556"/>
    <w:rsid w:val="00A73FDC"/>
    <w:rsid w:val="00A749C4"/>
    <w:rsid w:val="00A75DAA"/>
    <w:rsid w:val="00A80836"/>
    <w:rsid w:val="00A83965"/>
    <w:rsid w:val="00A83B26"/>
    <w:rsid w:val="00A86662"/>
    <w:rsid w:val="00A867AE"/>
    <w:rsid w:val="00A901CC"/>
    <w:rsid w:val="00A9257F"/>
    <w:rsid w:val="00A928F7"/>
    <w:rsid w:val="00A941F1"/>
    <w:rsid w:val="00A94A51"/>
    <w:rsid w:val="00A957DA"/>
    <w:rsid w:val="00A95934"/>
    <w:rsid w:val="00A961C7"/>
    <w:rsid w:val="00A97959"/>
    <w:rsid w:val="00A97A87"/>
    <w:rsid w:val="00AA0B31"/>
    <w:rsid w:val="00AA2251"/>
    <w:rsid w:val="00AA2C89"/>
    <w:rsid w:val="00AA41F2"/>
    <w:rsid w:val="00AA4A88"/>
    <w:rsid w:val="00AB13DD"/>
    <w:rsid w:val="00AB1DB6"/>
    <w:rsid w:val="00AB375B"/>
    <w:rsid w:val="00AB3989"/>
    <w:rsid w:val="00AB398B"/>
    <w:rsid w:val="00AB4050"/>
    <w:rsid w:val="00AB49FB"/>
    <w:rsid w:val="00AB6137"/>
    <w:rsid w:val="00AB6914"/>
    <w:rsid w:val="00AC1055"/>
    <w:rsid w:val="00AC187B"/>
    <w:rsid w:val="00AC196C"/>
    <w:rsid w:val="00AC20AE"/>
    <w:rsid w:val="00AC3009"/>
    <w:rsid w:val="00AC40B4"/>
    <w:rsid w:val="00AC4AE3"/>
    <w:rsid w:val="00AC4FCE"/>
    <w:rsid w:val="00AC59B2"/>
    <w:rsid w:val="00AC658D"/>
    <w:rsid w:val="00AC7AEE"/>
    <w:rsid w:val="00AD04F1"/>
    <w:rsid w:val="00AD12FB"/>
    <w:rsid w:val="00AD2B96"/>
    <w:rsid w:val="00AD697D"/>
    <w:rsid w:val="00AE026C"/>
    <w:rsid w:val="00AE0944"/>
    <w:rsid w:val="00AE0F6E"/>
    <w:rsid w:val="00AE1681"/>
    <w:rsid w:val="00AE1FC8"/>
    <w:rsid w:val="00AE472D"/>
    <w:rsid w:val="00AE5A7B"/>
    <w:rsid w:val="00AF18DA"/>
    <w:rsid w:val="00AF28BA"/>
    <w:rsid w:val="00AF2BCB"/>
    <w:rsid w:val="00AF2EA3"/>
    <w:rsid w:val="00AF3E3F"/>
    <w:rsid w:val="00AF4647"/>
    <w:rsid w:val="00AF6EDA"/>
    <w:rsid w:val="00B009EA"/>
    <w:rsid w:val="00B03213"/>
    <w:rsid w:val="00B04EE1"/>
    <w:rsid w:val="00B05166"/>
    <w:rsid w:val="00B05257"/>
    <w:rsid w:val="00B06B56"/>
    <w:rsid w:val="00B07037"/>
    <w:rsid w:val="00B0786F"/>
    <w:rsid w:val="00B07BE2"/>
    <w:rsid w:val="00B11839"/>
    <w:rsid w:val="00B1376B"/>
    <w:rsid w:val="00B13A66"/>
    <w:rsid w:val="00B160F8"/>
    <w:rsid w:val="00B1687F"/>
    <w:rsid w:val="00B1790E"/>
    <w:rsid w:val="00B21912"/>
    <w:rsid w:val="00B2230D"/>
    <w:rsid w:val="00B22603"/>
    <w:rsid w:val="00B23605"/>
    <w:rsid w:val="00B24060"/>
    <w:rsid w:val="00B240A4"/>
    <w:rsid w:val="00B26E7C"/>
    <w:rsid w:val="00B27CE7"/>
    <w:rsid w:val="00B313CC"/>
    <w:rsid w:val="00B32EAF"/>
    <w:rsid w:val="00B34CC5"/>
    <w:rsid w:val="00B3731F"/>
    <w:rsid w:val="00B37C18"/>
    <w:rsid w:val="00B400EC"/>
    <w:rsid w:val="00B40BB1"/>
    <w:rsid w:val="00B419CE"/>
    <w:rsid w:val="00B44FBA"/>
    <w:rsid w:val="00B46CE5"/>
    <w:rsid w:val="00B478B9"/>
    <w:rsid w:val="00B542B1"/>
    <w:rsid w:val="00B543B1"/>
    <w:rsid w:val="00B54508"/>
    <w:rsid w:val="00B55F93"/>
    <w:rsid w:val="00B564A7"/>
    <w:rsid w:val="00B5733A"/>
    <w:rsid w:val="00B60210"/>
    <w:rsid w:val="00B6074D"/>
    <w:rsid w:val="00B6353A"/>
    <w:rsid w:val="00B63996"/>
    <w:rsid w:val="00B664BB"/>
    <w:rsid w:val="00B6669D"/>
    <w:rsid w:val="00B70CD2"/>
    <w:rsid w:val="00B72109"/>
    <w:rsid w:val="00B72685"/>
    <w:rsid w:val="00B7319A"/>
    <w:rsid w:val="00B74F4A"/>
    <w:rsid w:val="00B762E3"/>
    <w:rsid w:val="00B8074D"/>
    <w:rsid w:val="00B836F4"/>
    <w:rsid w:val="00B8426B"/>
    <w:rsid w:val="00B85E34"/>
    <w:rsid w:val="00B86428"/>
    <w:rsid w:val="00B91840"/>
    <w:rsid w:val="00B94798"/>
    <w:rsid w:val="00B94E87"/>
    <w:rsid w:val="00BA3335"/>
    <w:rsid w:val="00BA3B4B"/>
    <w:rsid w:val="00BA4ABD"/>
    <w:rsid w:val="00BB2CD6"/>
    <w:rsid w:val="00BB3338"/>
    <w:rsid w:val="00BB4D78"/>
    <w:rsid w:val="00BB6164"/>
    <w:rsid w:val="00BB63AE"/>
    <w:rsid w:val="00BC1643"/>
    <w:rsid w:val="00BC1C53"/>
    <w:rsid w:val="00BC66EA"/>
    <w:rsid w:val="00BC7BEE"/>
    <w:rsid w:val="00BC7E2E"/>
    <w:rsid w:val="00BC7F10"/>
    <w:rsid w:val="00BD1093"/>
    <w:rsid w:val="00BD1BE0"/>
    <w:rsid w:val="00BD1BE6"/>
    <w:rsid w:val="00BD1C42"/>
    <w:rsid w:val="00BD3034"/>
    <w:rsid w:val="00BD30A8"/>
    <w:rsid w:val="00BD50F5"/>
    <w:rsid w:val="00BD53B1"/>
    <w:rsid w:val="00BD53D9"/>
    <w:rsid w:val="00BE006F"/>
    <w:rsid w:val="00BE0B6B"/>
    <w:rsid w:val="00BE24C4"/>
    <w:rsid w:val="00BE2A63"/>
    <w:rsid w:val="00BE3A6D"/>
    <w:rsid w:val="00BE4B25"/>
    <w:rsid w:val="00BE5961"/>
    <w:rsid w:val="00BE6428"/>
    <w:rsid w:val="00BE7DB4"/>
    <w:rsid w:val="00BF02D0"/>
    <w:rsid w:val="00BF1736"/>
    <w:rsid w:val="00BF5957"/>
    <w:rsid w:val="00C00057"/>
    <w:rsid w:val="00C00A84"/>
    <w:rsid w:val="00C04219"/>
    <w:rsid w:val="00C070DB"/>
    <w:rsid w:val="00C078E6"/>
    <w:rsid w:val="00C10D5F"/>
    <w:rsid w:val="00C119D0"/>
    <w:rsid w:val="00C12060"/>
    <w:rsid w:val="00C12BAB"/>
    <w:rsid w:val="00C13039"/>
    <w:rsid w:val="00C1346A"/>
    <w:rsid w:val="00C14BD8"/>
    <w:rsid w:val="00C150C7"/>
    <w:rsid w:val="00C16259"/>
    <w:rsid w:val="00C165E4"/>
    <w:rsid w:val="00C16686"/>
    <w:rsid w:val="00C20957"/>
    <w:rsid w:val="00C21E61"/>
    <w:rsid w:val="00C23015"/>
    <w:rsid w:val="00C2603E"/>
    <w:rsid w:val="00C277FA"/>
    <w:rsid w:val="00C27BDD"/>
    <w:rsid w:val="00C33B2F"/>
    <w:rsid w:val="00C3432D"/>
    <w:rsid w:val="00C35F9F"/>
    <w:rsid w:val="00C3673B"/>
    <w:rsid w:val="00C36DCD"/>
    <w:rsid w:val="00C40BAC"/>
    <w:rsid w:val="00C420D0"/>
    <w:rsid w:val="00C42DFE"/>
    <w:rsid w:val="00C434DD"/>
    <w:rsid w:val="00C43672"/>
    <w:rsid w:val="00C43C29"/>
    <w:rsid w:val="00C43D85"/>
    <w:rsid w:val="00C450C9"/>
    <w:rsid w:val="00C4625F"/>
    <w:rsid w:val="00C46E89"/>
    <w:rsid w:val="00C54C28"/>
    <w:rsid w:val="00C55B36"/>
    <w:rsid w:val="00C56B93"/>
    <w:rsid w:val="00C57CBD"/>
    <w:rsid w:val="00C57D08"/>
    <w:rsid w:val="00C61941"/>
    <w:rsid w:val="00C63847"/>
    <w:rsid w:val="00C64A4E"/>
    <w:rsid w:val="00C64E60"/>
    <w:rsid w:val="00C654F8"/>
    <w:rsid w:val="00C659FF"/>
    <w:rsid w:val="00C6618B"/>
    <w:rsid w:val="00C66337"/>
    <w:rsid w:val="00C6739E"/>
    <w:rsid w:val="00C70FBE"/>
    <w:rsid w:val="00C72E5A"/>
    <w:rsid w:val="00C743EB"/>
    <w:rsid w:val="00C74D5D"/>
    <w:rsid w:val="00C7702E"/>
    <w:rsid w:val="00C77ED8"/>
    <w:rsid w:val="00C8038E"/>
    <w:rsid w:val="00C819B8"/>
    <w:rsid w:val="00C826BD"/>
    <w:rsid w:val="00C83A84"/>
    <w:rsid w:val="00C84B36"/>
    <w:rsid w:val="00C84B7F"/>
    <w:rsid w:val="00C852DE"/>
    <w:rsid w:val="00C86829"/>
    <w:rsid w:val="00C87AB1"/>
    <w:rsid w:val="00C90C0A"/>
    <w:rsid w:val="00C90EFB"/>
    <w:rsid w:val="00C9339C"/>
    <w:rsid w:val="00C93C6A"/>
    <w:rsid w:val="00C94D2C"/>
    <w:rsid w:val="00CA2BF4"/>
    <w:rsid w:val="00CA32D1"/>
    <w:rsid w:val="00CA36E9"/>
    <w:rsid w:val="00CA44F4"/>
    <w:rsid w:val="00CA5D27"/>
    <w:rsid w:val="00CB0580"/>
    <w:rsid w:val="00CB0F89"/>
    <w:rsid w:val="00CB37F5"/>
    <w:rsid w:val="00CB46D8"/>
    <w:rsid w:val="00CB4777"/>
    <w:rsid w:val="00CB66DB"/>
    <w:rsid w:val="00CC105F"/>
    <w:rsid w:val="00CC3977"/>
    <w:rsid w:val="00CC4D7A"/>
    <w:rsid w:val="00CC5D26"/>
    <w:rsid w:val="00CC6A0E"/>
    <w:rsid w:val="00CC7746"/>
    <w:rsid w:val="00CC7EAF"/>
    <w:rsid w:val="00CD26A5"/>
    <w:rsid w:val="00CD26AC"/>
    <w:rsid w:val="00CD3821"/>
    <w:rsid w:val="00CE00E8"/>
    <w:rsid w:val="00CE0226"/>
    <w:rsid w:val="00CE100C"/>
    <w:rsid w:val="00CE1C83"/>
    <w:rsid w:val="00CE2AF7"/>
    <w:rsid w:val="00CE5F98"/>
    <w:rsid w:val="00CF06C5"/>
    <w:rsid w:val="00CF2C2C"/>
    <w:rsid w:val="00CF3EAA"/>
    <w:rsid w:val="00CF4575"/>
    <w:rsid w:val="00CF4A18"/>
    <w:rsid w:val="00CF55F5"/>
    <w:rsid w:val="00CF5B65"/>
    <w:rsid w:val="00CF5CFF"/>
    <w:rsid w:val="00CF6485"/>
    <w:rsid w:val="00CF66EA"/>
    <w:rsid w:val="00CF7B9C"/>
    <w:rsid w:val="00D00006"/>
    <w:rsid w:val="00D00181"/>
    <w:rsid w:val="00D00258"/>
    <w:rsid w:val="00D0105B"/>
    <w:rsid w:val="00D01A24"/>
    <w:rsid w:val="00D06158"/>
    <w:rsid w:val="00D07264"/>
    <w:rsid w:val="00D109AF"/>
    <w:rsid w:val="00D10B4F"/>
    <w:rsid w:val="00D15234"/>
    <w:rsid w:val="00D15B4C"/>
    <w:rsid w:val="00D17EF7"/>
    <w:rsid w:val="00D22BB3"/>
    <w:rsid w:val="00D2314B"/>
    <w:rsid w:val="00D25A73"/>
    <w:rsid w:val="00D31219"/>
    <w:rsid w:val="00D313E4"/>
    <w:rsid w:val="00D3248A"/>
    <w:rsid w:val="00D3565D"/>
    <w:rsid w:val="00D3566E"/>
    <w:rsid w:val="00D37AEC"/>
    <w:rsid w:val="00D37BEC"/>
    <w:rsid w:val="00D40ACE"/>
    <w:rsid w:val="00D40BDA"/>
    <w:rsid w:val="00D40CE8"/>
    <w:rsid w:val="00D42C07"/>
    <w:rsid w:val="00D46C41"/>
    <w:rsid w:val="00D516DA"/>
    <w:rsid w:val="00D5516C"/>
    <w:rsid w:val="00D569BA"/>
    <w:rsid w:val="00D56E43"/>
    <w:rsid w:val="00D60A41"/>
    <w:rsid w:val="00D612A1"/>
    <w:rsid w:val="00D650AB"/>
    <w:rsid w:val="00D66FF7"/>
    <w:rsid w:val="00D67130"/>
    <w:rsid w:val="00D67FAA"/>
    <w:rsid w:val="00D703C2"/>
    <w:rsid w:val="00D72B28"/>
    <w:rsid w:val="00D73786"/>
    <w:rsid w:val="00D7761B"/>
    <w:rsid w:val="00D77959"/>
    <w:rsid w:val="00D80834"/>
    <w:rsid w:val="00D8484B"/>
    <w:rsid w:val="00D85854"/>
    <w:rsid w:val="00D86217"/>
    <w:rsid w:val="00D862D7"/>
    <w:rsid w:val="00D87C42"/>
    <w:rsid w:val="00D903DE"/>
    <w:rsid w:val="00D91250"/>
    <w:rsid w:val="00D912BA"/>
    <w:rsid w:val="00D91648"/>
    <w:rsid w:val="00D92911"/>
    <w:rsid w:val="00D945F8"/>
    <w:rsid w:val="00D95E51"/>
    <w:rsid w:val="00D969D0"/>
    <w:rsid w:val="00D96CF7"/>
    <w:rsid w:val="00DA0F77"/>
    <w:rsid w:val="00DA1B00"/>
    <w:rsid w:val="00DA1F1C"/>
    <w:rsid w:val="00DA24F5"/>
    <w:rsid w:val="00DA3C4D"/>
    <w:rsid w:val="00DA3FB0"/>
    <w:rsid w:val="00DA4419"/>
    <w:rsid w:val="00DB069A"/>
    <w:rsid w:val="00DB292A"/>
    <w:rsid w:val="00DB3E01"/>
    <w:rsid w:val="00DB3F19"/>
    <w:rsid w:val="00DB5882"/>
    <w:rsid w:val="00DB5D9A"/>
    <w:rsid w:val="00DB5FD2"/>
    <w:rsid w:val="00DB6C12"/>
    <w:rsid w:val="00DB6C37"/>
    <w:rsid w:val="00DB74A6"/>
    <w:rsid w:val="00DB75A6"/>
    <w:rsid w:val="00DC069E"/>
    <w:rsid w:val="00DC24A2"/>
    <w:rsid w:val="00DC374B"/>
    <w:rsid w:val="00DC38AD"/>
    <w:rsid w:val="00DC3F7C"/>
    <w:rsid w:val="00DC4368"/>
    <w:rsid w:val="00DC451E"/>
    <w:rsid w:val="00DC54E5"/>
    <w:rsid w:val="00DC5561"/>
    <w:rsid w:val="00DC5E78"/>
    <w:rsid w:val="00DD0376"/>
    <w:rsid w:val="00DD1A3D"/>
    <w:rsid w:val="00DD3051"/>
    <w:rsid w:val="00DD444A"/>
    <w:rsid w:val="00DD4A5D"/>
    <w:rsid w:val="00DE00F1"/>
    <w:rsid w:val="00DE1BCA"/>
    <w:rsid w:val="00DE1C08"/>
    <w:rsid w:val="00DE1C6A"/>
    <w:rsid w:val="00DE5A5E"/>
    <w:rsid w:val="00DE66C4"/>
    <w:rsid w:val="00DE7854"/>
    <w:rsid w:val="00DF18D7"/>
    <w:rsid w:val="00DF313E"/>
    <w:rsid w:val="00DF4430"/>
    <w:rsid w:val="00DF679D"/>
    <w:rsid w:val="00DF6843"/>
    <w:rsid w:val="00DF6C1C"/>
    <w:rsid w:val="00E017CB"/>
    <w:rsid w:val="00E02E8A"/>
    <w:rsid w:val="00E030B1"/>
    <w:rsid w:val="00E05011"/>
    <w:rsid w:val="00E05275"/>
    <w:rsid w:val="00E05FC4"/>
    <w:rsid w:val="00E06772"/>
    <w:rsid w:val="00E12513"/>
    <w:rsid w:val="00E13ACB"/>
    <w:rsid w:val="00E1453A"/>
    <w:rsid w:val="00E1501E"/>
    <w:rsid w:val="00E167E8"/>
    <w:rsid w:val="00E20139"/>
    <w:rsid w:val="00E2168C"/>
    <w:rsid w:val="00E2703A"/>
    <w:rsid w:val="00E3137A"/>
    <w:rsid w:val="00E3217C"/>
    <w:rsid w:val="00E3318D"/>
    <w:rsid w:val="00E333B1"/>
    <w:rsid w:val="00E3435A"/>
    <w:rsid w:val="00E375AC"/>
    <w:rsid w:val="00E40D13"/>
    <w:rsid w:val="00E40E80"/>
    <w:rsid w:val="00E42066"/>
    <w:rsid w:val="00E43F4F"/>
    <w:rsid w:val="00E4433F"/>
    <w:rsid w:val="00E45E4A"/>
    <w:rsid w:val="00E50476"/>
    <w:rsid w:val="00E5169B"/>
    <w:rsid w:val="00E5455C"/>
    <w:rsid w:val="00E54D4B"/>
    <w:rsid w:val="00E55F18"/>
    <w:rsid w:val="00E5608E"/>
    <w:rsid w:val="00E562EE"/>
    <w:rsid w:val="00E56D66"/>
    <w:rsid w:val="00E6007A"/>
    <w:rsid w:val="00E6034E"/>
    <w:rsid w:val="00E60706"/>
    <w:rsid w:val="00E60F28"/>
    <w:rsid w:val="00E6153E"/>
    <w:rsid w:val="00E63655"/>
    <w:rsid w:val="00E65D54"/>
    <w:rsid w:val="00E6652D"/>
    <w:rsid w:val="00E67743"/>
    <w:rsid w:val="00E70684"/>
    <w:rsid w:val="00E7099C"/>
    <w:rsid w:val="00E71769"/>
    <w:rsid w:val="00E72A68"/>
    <w:rsid w:val="00E7578B"/>
    <w:rsid w:val="00E767B4"/>
    <w:rsid w:val="00E816E1"/>
    <w:rsid w:val="00E82D6D"/>
    <w:rsid w:val="00E84A7D"/>
    <w:rsid w:val="00E85D70"/>
    <w:rsid w:val="00E87F41"/>
    <w:rsid w:val="00E91F49"/>
    <w:rsid w:val="00E93D73"/>
    <w:rsid w:val="00E96142"/>
    <w:rsid w:val="00EA009C"/>
    <w:rsid w:val="00EA173F"/>
    <w:rsid w:val="00EA2A83"/>
    <w:rsid w:val="00EA35D8"/>
    <w:rsid w:val="00EA3727"/>
    <w:rsid w:val="00EA4CAC"/>
    <w:rsid w:val="00EA59A5"/>
    <w:rsid w:val="00EA6AA2"/>
    <w:rsid w:val="00EA6B1D"/>
    <w:rsid w:val="00EA6F66"/>
    <w:rsid w:val="00EA7484"/>
    <w:rsid w:val="00EB08ED"/>
    <w:rsid w:val="00EB3851"/>
    <w:rsid w:val="00EB486D"/>
    <w:rsid w:val="00EB56C5"/>
    <w:rsid w:val="00EB5F1E"/>
    <w:rsid w:val="00EB66DA"/>
    <w:rsid w:val="00EB7F56"/>
    <w:rsid w:val="00EC043E"/>
    <w:rsid w:val="00EC165A"/>
    <w:rsid w:val="00EC2A01"/>
    <w:rsid w:val="00EC3C20"/>
    <w:rsid w:val="00EC4350"/>
    <w:rsid w:val="00EC5AF9"/>
    <w:rsid w:val="00EC612D"/>
    <w:rsid w:val="00EC6F56"/>
    <w:rsid w:val="00EC7F50"/>
    <w:rsid w:val="00ED0F53"/>
    <w:rsid w:val="00ED1214"/>
    <w:rsid w:val="00ED26C8"/>
    <w:rsid w:val="00ED4E4B"/>
    <w:rsid w:val="00ED549F"/>
    <w:rsid w:val="00ED7499"/>
    <w:rsid w:val="00ED7C0C"/>
    <w:rsid w:val="00EE10C4"/>
    <w:rsid w:val="00EE2A2D"/>
    <w:rsid w:val="00EE2B1C"/>
    <w:rsid w:val="00EE33C4"/>
    <w:rsid w:val="00EE3B78"/>
    <w:rsid w:val="00EE4788"/>
    <w:rsid w:val="00EE48EC"/>
    <w:rsid w:val="00EE5F1E"/>
    <w:rsid w:val="00EF591E"/>
    <w:rsid w:val="00EF5D8A"/>
    <w:rsid w:val="00EF6408"/>
    <w:rsid w:val="00EF6E40"/>
    <w:rsid w:val="00F00620"/>
    <w:rsid w:val="00F00CE9"/>
    <w:rsid w:val="00F0496F"/>
    <w:rsid w:val="00F04AA9"/>
    <w:rsid w:val="00F05A8A"/>
    <w:rsid w:val="00F05FB9"/>
    <w:rsid w:val="00F0646B"/>
    <w:rsid w:val="00F06B4C"/>
    <w:rsid w:val="00F0767D"/>
    <w:rsid w:val="00F13E6E"/>
    <w:rsid w:val="00F13E87"/>
    <w:rsid w:val="00F15C6B"/>
    <w:rsid w:val="00F170F3"/>
    <w:rsid w:val="00F17DF7"/>
    <w:rsid w:val="00F315B6"/>
    <w:rsid w:val="00F32A07"/>
    <w:rsid w:val="00F34442"/>
    <w:rsid w:val="00F34BFB"/>
    <w:rsid w:val="00F352B5"/>
    <w:rsid w:val="00F35BA4"/>
    <w:rsid w:val="00F360F1"/>
    <w:rsid w:val="00F369E0"/>
    <w:rsid w:val="00F36EAC"/>
    <w:rsid w:val="00F36F5C"/>
    <w:rsid w:val="00F3770C"/>
    <w:rsid w:val="00F42488"/>
    <w:rsid w:val="00F45727"/>
    <w:rsid w:val="00F45C7D"/>
    <w:rsid w:val="00F46572"/>
    <w:rsid w:val="00F47B74"/>
    <w:rsid w:val="00F47FD7"/>
    <w:rsid w:val="00F51468"/>
    <w:rsid w:val="00F51F76"/>
    <w:rsid w:val="00F52221"/>
    <w:rsid w:val="00F529D7"/>
    <w:rsid w:val="00F52B7A"/>
    <w:rsid w:val="00F53015"/>
    <w:rsid w:val="00F56C00"/>
    <w:rsid w:val="00F56CFC"/>
    <w:rsid w:val="00F60A44"/>
    <w:rsid w:val="00F618C4"/>
    <w:rsid w:val="00F621BB"/>
    <w:rsid w:val="00F64A1F"/>
    <w:rsid w:val="00F66319"/>
    <w:rsid w:val="00F665D0"/>
    <w:rsid w:val="00F72D39"/>
    <w:rsid w:val="00F7418A"/>
    <w:rsid w:val="00F758A9"/>
    <w:rsid w:val="00F75DF0"/>
    <w:rsid w:val="00F76E9C"/>
    <w:rsid w:val="00F80DCE"/>
    <w:rsid w:val="00F81073"/>
    <w:rsid w:val="00F81A52"/>
    <w:rsid w:val="00F81B06"/>
    <w:rsid w:val="00F82EA0"/>
    <w:rsid w:val="00F83FD1"/>
    <w:rsid w:val="00F84F52"/>
    <w:rsid w:val="00F876C5"/>
    <w:rsid w:val="00F8790D"/>
    <w:rsid w:val="00F87F71"/>
    <w:rsid w:val="00F904EB"/>
    <w:rsid w:val="00F90618"/>
    <w:rsid w:val="00F9090E"/>
    <w:rsid w:val="00F90CB9"/>
    <w:rsid w:val="00F9332C"/>
    <w:rsid w:val="00F9366F"/>
    <w:rsid w:val="00F9376F"/>
    <w:rsid w:val="00F94179"/>
    <w:rsid w:val="00F951BD"/>
    <w:rsid w:val="00F96CC9"/>
    <w:rsid w:val="00F97A7C"/>
    <w:rsid w:val="00FA26DE"/>
    <w:rsid w:val="00FA3192"/>
    <w:rsid w:val="00FA3959"/>
    <w:rsid w:val="00FA3ED4"/>
    <w:rsid w:val="00FA4CE7"/>
    <w:rsid w:val="00FA4D1A"/>
    <w:rsid w:val="00FA4F36"/>
    <w:rsid w:val="00FA52E2"/>
    <w:rsid w:val="00FA797C"/>
    <w:rsid w:val="00FA7A95"/>
    <w:rsid w:val="00FB16CE"/>
    <w:rsid w:val="00FB257A"/>
    <w:rsid w:val="00FB2CAE"/>
    <w:rsid w:val="00FB3837"/>
    <w:rsid w:val="00FB5AB5"/>
    <w:rsid w:val="00FB5FE4"/>
    <w:rsid w:val="00FB6A21"/>
    <w:rsid w:val="00FC1522"/>
    <w:rsid w:val="00FC28BE"/>
    <w:rsid w:val="00FC2C96"/>
    <w:rsid w:val="00FC3DBE"/>
    <w:rsid w:val="00FC7A63"/>
    <w:rsid w:val="00FC7E4C"/>
    <w:rsid w:val="00FD083B"/>
    <w:rsid w:val="00FD0F3C"/>
    <w:rsid w:val="00FD1269"/>
    <w:rsid w:val="00FD1487"/>
    <w:rsid w:val="00FD154B"/>
    <w:rsid w:val="00FD3028"/>
    <w:rsid w:val="00FD44D9"/>
    <w:rsid w:val="00FD4D1D"/>
    <w:rsid w:val="00FD5275"/>
    <w:rsid w:val="00FD555F"/>
    <w:rsid w:val="00FD55FE"/>
    <w:rsid w:val="00FD5AC6"/>
    <w:rsid w:val="00FD5C4F"/>
    <w:rsid w:val="00FD6BC1"/>
    <w:rsid w:val="00FD7B87"/>
    <w:rsid w:val="00FE0177"/>
    <w:rsid w:val="00FE0ED2"/>
    <w:rsid w:val="00FE11C7"/>
    <w:rsid w:val="00FE24C1"/>
    <w:rsid w:val="00FE4714"/>
    <w:rsid w:val="00FE6B51"/>
    <w:rsid w:val="00FE77AB"/>
    <w:rsid w:val="00FF03E2"/>
    <w:rsid w:val="00FF1FBA"/>
    <w:rsid w:val="00FF3342"/>
    <w:rsid w:val="00FF3F4B"/>
    <w:rsid w:val="00FF470A"/>
    <w:rsid w:val="00FF4C0D"/>
    <w:rsid w:val="00FF5394"/>
    <w:rsid w:val="00FF7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484A6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095"/>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locked/>
    <w:rPr>
      <w:rFonts w:ascii="Arial" w:hAnsi="Arial" w:cs="Arial"/>
      <w:lang w:val="cs-CZ" w:eastAsia="cs-CZ" w:bidi="ar-SA"/>
    </w:rPr>
  </w:style>
  <w:style w:type="paragraph" w:styleId="Textkomente">
    <w:name w:val="annotation text"/>
    <w:basedOn w:val="Normln"/>
    <w:link w:val="TextkomenteChar1"/>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9"/>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9"/>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paragraph" w:customStyle="1" w:styleId="FSCtabulkovtext">
    <w:name w:val="FSCtabulkový text"/>
    <w:basedOn w:val="Normln"/>
    <w:link w:val="FSCtabulkovtextChar"/>
    <w:qFormat/>
    <w:rsid w:val="008A0BD8"/>
    <w:pPr>
      <w:spacing w:line="200" w:lineRule="atLeast"/>
    </w:pPr>
    <w:rPr>
      <w:rFonts w:ascii="Tahoma" w:hAnsi="Tahoma"/>
      <w:sz w:val="16"/>
      <w:szCs w:val="20"/>
    </w:rPr>
  </w:style>
  <w:style w:type="table" w:customStyle="1" w:styleId="FSCtabulka">
    <w:name w:val="FSCtabulka"/>
    <w:basedOn w:val="Profesionlntabulka"/>
    <w:uiPriority w:val="99"/>
    <w:qFormat/>
    <w:rsid w:val="008A0BD8"/>
    <w:pPr>
      <w:jc w:val="left"/>
    </w:pPr>
    <w:rPr>
      <w:rFonts w:ascii="Tahoma" w:eastAsiaTheme="minorEastAsia" w:hAnsi="Tahoma" w:cstheme="minorBidi"/>
      <w:sz w:val="16"/>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cantSplit/>
      <w:tblCellSpacing w:w="20" w:type="dxa"/>
    </w:trPr>
    <w:tcPr>
      <w:shd w:val="clear" w:color="auto" w:fill="auto"/>
      <w:vAlign w:val="center"/>
    </w:tcPr>
    <w:tblStylePr w:type="firstRow">
      <w:rPr>
        <w:rFonts w:ascii="Tahoma" w:hAnsi="Tahoma"/>
        <w:b/>
        <w:bCs/>
        <w:color w:val="auto"/>
        <w:sz w:val="16"/>
      </w:rPr>
      <w:tblPr/>
      <w:tcPr>
        <w:tcBorders>
          <w:tl2br w:val="none" w:sz="0" w:space="0" w:color="auto"/>
          <w:tr2bl w:val="none" w:sz="0" w:space="0" w:color="auto"/>
        </w:tcBorders>
        <w:shd w:val="clear" w:color="auto" w:fill="FF9900"/>
      </w:tcPr>
    </w:tblStylePr>
  </w:style>
  <w:style w:type="character" w:customStyle="1" w:styleId="FSCtabulkovtextChar">
    <w:name w:val="FSCtabulkový text Char"/>
    <w:basedOn w:val="Standardnpsmoodstavce"/>
    <w:link w:val="FSCtabulkovtext"/>
    <w:locked/>
    <w:rsid w:val="008A0BD8"/>
    <w:rPr>
      <w:rFonts w:ascii="Tahoma" w:hAnsi="Tahoma"/>
      <w:sz w:val="16"/>
    </w:rPr>
  </w:style>
  <w:style w:type="table" w:styleId="Profesionlntabulka">
    <w:name w:val="Table Professional"/>
    <w:basedOn w:val="Normlntabulka"/>
    <w:uiPriority w:val="99"/>
    <w:semiHidden/>
    <w:unhideWhenUsed/>
    <w:rsid w:val="008A0BD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dn">
    <w:name w:val="Žádný"/>
    <w:rsid w:val="00225C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095"/>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locked/>
    <w:rPr>
      <w:rFonts w:ascii="Arial" w:hAnsi="Arial" w:cs="Arial"/>
      <w:lang w:val="cs-CZ" w:eastAsia="cs-CZ" w:bidi="ar-SA"/>
    </w:rPr>
  </w:style>
  <w:style w:type="paragraph" w:styleId="Textkomente">
    <w:name w:val="annotation text"/>
    <w:basedOn w:val="Normln"/>
    <w:link w:val="TextkomenteChar1"/>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9"/>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9"/>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paragraph" w:customStyle="1" w:styleId="FSCtabulkovtext">
    <w:name w:val="FSCtabulkový text"/>
    <w:basedOn w:val="Normln"/>
    <w:link w:val="FSCtabulkovtextChar"/>
    <w:qFormat/>
    <w:rsid w:val="008A0BD8"/>
    <w:pPr>
      <w:spacing w:line="200" w:lineRule="atLeast"/>
    </w:pPr>
    <w:rPr>
      <w:rFonts w:ascii="Tahoma" w:hAnsi="Tahoma"/>
      <w:sz w:val="16"/>
      <w:szCs w:val="20"/>
    </w:rPr>
  </w:style>
  <w:style w:type="table" w:customStyle="1" w:styleId="FSCtabulka">
    <w:name w:val="FSCtabulka"/>
    <w:basedOn w:val="Profesionlntabulka"/>
    <w:uiPriority w:val="99"/>
    <w:qFormat/>
    <w:rsid w:val="008A0BD8"/>
    <w:pPr>
      <w:jc w:val="left"/>
    </w:pPr>
    <w:rPr>
      <w:rFonts w:ascii="Tahoma" w:eastAsiaTheme="minorEastAsia" w:hAnsi="Tahoma" w:cstheme="minorBidi"/>
      <w:sz w:val="16"/>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cantSplit/>
      <w:tblCellSpacing w:w="20" w:type="dxa"/>
    </w:trPr>
    <w:tcPr>
      <w:shd w:val="clear" w:color="auto" w:fill="auto"/>
      <w:vAlign w:val="center"/>
    </w:tcPr>
    <w:tblStylePr w:type="firstRow">
      <w:rPr>
        <w:rFonts w:ascii="Tahoma" w:hAnsi="Tahoma"/>
        <w:b/>
        <w:bCs/>
        <w:color w:val="auto"/>
        <w:sz w:val="16"/>
      </w:rPr>
      <w:tblPr/>
      <w:tcPr>
        <w:tcBorders>
          <w:tl2br w:val="none" w:sz="0" w:space="0" w:color="auto"/>
          <w:tr2bl w:val="none" w:sz="0" w:space="0" w:color="auto"/>
        </w:tcBorders>
        <w:shd w:val="clear" w:color="auto" w:fill="FF9900"/>
      </w:tcPr>
    </w:tblStylePr>
  </w:style>
  <w:style w:type="character" w:customStyle="1" w:styleId="FSCtabulkovtextChar">
    <w:name w:val="FSCtabulkový text Char"/>
    <w:basedOn w:val="Standardnpsmoodstavce"/>
    <w:link w:val="FSCtabulkovtext"/>
    <w:locked/>
    <w:rsid w:val="008A0BD8"/>
    <w:rPr>
      <w:rFonts w:ascii="Tahoma" w:hAnsi="Tahoma"/>
      <w:sz w:val="16"/>
    </w:rPr>
  </w:style>
  <w:style w:type="table" w:styleId="Profesionlntabulka">
    <w:name w:val="Table Professional"/>
    <w:basedOn w:val="Normlntabulka"/>
    <w:uiPriority w:val="99"/>
    <w:semiHidden/>
    <w:unhideWhenUsed/>
    <w:rsid w:val="008A0BD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dn">
    <w:name w:val="Žádný"/>
    <w:rsid w:val="00225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592591197">
      <w:bodyDiv w:val="1"/>
      <w:marLeft w:val="0"/>
      <w:marRight w:val="0"/>
      <w:marTop w:val="0"/>
      <w:marBottom w:val="0"/>
      <w:divBdr>
        <w:top w:val="none" w:sz="0" w:space="0" w:color="auto"/>
        <w:left w:val="none" w:sz="0" w:space="0" w:color="auto"/>
        <w:bottom w:val="none" w:sz="0" w:space="0" w:color="auto"/>
        <w:right w:val="none" w:sz="0" w:space="0" w:color="auto"/>
      </w:divBdr>
    </w:div>
    <w:div w:id="615989304">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22881042">
      <w:bodyDiv w:val="1"/>
      <w:marLeft w:val="0"/>
      <w:marRight w:val="0"/>
      <w:marTop w:val="0"/>
      <w:marBottom w:val="0"/>
      <w:divBdr>
        <w:top w:val="none" w:sz="0" w:space="0" w:color="auto"/>
        <w:left w:val="none" w:sz="0" w:space="0" w:color="auto"/>
        <w:bottom w:val="none" w:sz="0" w:space="0" w:color="auto"/>
        <w:right w:val="none" w:sz="0" w:space="0" w:color="auto"/>
      </w:divBdr>
    </w:div>
    <w:div w:id="1692874127">
      <w:bodyDiv w:val="1"/>
      <w:marLeft w:val="0"/>
      <w:marRight w:val="0"/>
      <w:marTop w:val="0"/>
      <w:marBottom w:val="0"/>
      <w:divBdr>
        <w:top w:val="none" w:sz="0" w:space="0" w:color="auto"/>
        <w:left w:val="none" w:sz="0" w:space="0" w:color="auto"/>
        <w:bottom w:val="none" w:sz="0" w:space="0" w:color="auto"/>
        <w:right w:val="none" w:sz="0" w:space="0" w:color="auto"/>
      </w:divBdr>
    </w:div>
    <w:div w:id="1832139791">
      <w:bodyDiv w:val="1"/>
      <w:marLeft w:val="0"/>
      <w:marRight w:val="0"/>
      <w:marTop w:val="0"/>
      <w:marBottom w:val="0"/>
      <w:divBdr>
        <w:top w:val="none" w:sz="0" w:space="0" w:color="auto"/>
        <w:left w:val="none" w:sz="0" w:space="0" w:color="auto"/>
        <w:bottom w:val="none" w:sz="0" w:space="0" w:color="auto"/>
        <w:right w:val="none" w:sz="0" w:space="0" w:color="auto"/>
      </w:divBdr>
      <w:divsChild>
        <w:div w:id="1906795737">
          <w:marLeft w:val="0"/>
          <w:marRight w:val="0"/>
          <w:marTop w:val="0"/>
          <w:marBottom w:val="0"/>
          <w:divBdr>
            <w:top w:val="none" w:sz="0" w:space="0" w:color="auto"/>
            <w:left w:val="none" w:sz="0" w:space="0" w:color="auto"/>
            <w:bottom w:val="none" w:sz="0" w:space="0" w:color="auto"/>
            <w:right w:val="none" w:sz="0" w:space="0" w:color="auto"/>
          </w:divBdr>
        </w:div>
        <w:div w:id="1810828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yperlink" Target="https://mpsv.ezak.cz/profile_display_2.ht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s://mpsv.ezak.cz/profile_display_2.html" TargetMode="External"/><Relationship Id="rId2" Type="http://schemas.openxmlformats.org/officeDocument/2006/relationships/customXml" Target="../customXml/item2.xml"/><Relationship Id="rId16" Type="http://schemas.openxmlformats.org/officeDocument/2006/relationships/hyperlink" Target="https://mpsv.ezak.cz/profile_display_2.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mpsv.ezak.cz/profile_display_2.htm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mpsv.ezak.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eronika.mesarcova@mpsv.cz"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CFVmSX3P1Y8bAXtpoldlgqv6UTQ=</DigestValue>
    </Reference>
    <Reference URI="#idOfficeObject" Type="http://www.w3.org/2000/09/xmldsig#Object">
      <DigestMethod Algorithm="http://www.w3.org/2000/09/xmldsig#sha1"/>
      <DigestValue>Qb+br035Z8ZNzNMoSz2GMtmgwLY=</DigestValue>
    </Reference>
    <Reference URI="#idSignedProperties" Type="http://uri.etsi.org/01903#SignedProperties">
      <Transforms>
        <Transform Algorithm="http://www.w3.org/TR/2001/REC-xml-c14n-20010315"/>
      </Transforms>
      <DigestMethod Algorithm="http://www.w3.org/2000/09/xmldsig#sha1"/>
      <DigestValue>8xjXtrYpLiJOq2KCBTXuc8qYNes=</DigestValue>
    </Reference>
  </SignedInfo>
  <SignatureValue>mm+/RKa8big7BeEWcyuYceR4pk3KXitt6de3qMTHkJzwtzszf4SpOWZ94G0+qTc51UnaT2K2mky1
P9kzAtF+jBObWKMAQfOvnQ3H7mVMQNOsTYU4E2Fm5M3+Kya9ZH5+hgHWY8fVbXZjfjbIsrFirHCF
cGbZ59Nshy9sbGY71NXIk/xfTn6LqgkPrFfPV4vBvYUJIZmeg6YHRZZhZDQQDONc320QWVB2f4By
+sEi/gfGe8Kcs4PpBGqB1hJMHfFMzj0frBX9Rx8TEZJvmje/BkMB7ZeDkel/vXFqv1/XPlt3TLdz
UlS79C/zdrWImtNTwSR0qsQfh2yhdKHNgW2/kw==</SignatureValue>
  <KeyInfo>
    <X509Data>
      <X509Certificate>MIIE1DCCA7ygAwIBAgIFXZkRbA0wDQYJKoZIhvcNAQELBQAwbzELMAkGA1UEBhMCQ1oxDjAMBgNV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</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ULr6a7vlTFfs/y8kKz3gmOBg7ds=</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z4LqIBTFr1Tgl6sdiLMV3dRc9Rc=</DigestValue>
      </Reference>
      <Reference URI="/word/webSettings.xml?ContentType=application/vnd.openxmlformats-officedocument.wordprocessingml.webSettings+xml">
        <DigestMethod Algorithm="http://www.w3.org/2000/09/xmldsig#sha1"/>
        <DigestValue>GwCab9dd3L70bWCStLOHOC+sOkM=</DigestValue>
      </Reference>
      <Reference URI="/word/numbering.xml?ContentType=application/vnd.openxmlformats-officedocument.wordprocessingml.numbering+xml">
        <DigestMethod Algorithm="http://www.w3.org/2000/09/xmldsig#sha1"/>
        <DigestValue>Irej3aoTUb5NbjuVSr9J6M2xr6M=</DigestValue>
      </Reference>
      <Reference URI="/word/styles.xml?ContentType=application/vnd.openxmlformats-officedocument.wordprocessingml.styles+xml">
        <DigestMethod Algorithm="http://www.w3.org/2000/09/xmldsig#sha1"/>
        <DigestValue>/y/8psR867ufDwoYzl1zeEomhN8=</DigestValue>
      </Reference>
      <Reference URI="/word/fontTable.xml?ContentType=application/vnd.openxmlformats-officedocument.wordprocessingml.fontTable+xml">
        <DigestMethod Algorithm="http://www.w3.org/2000/09/xmldsig#sha1"/>
        <DigestValue>koB050xRDMNok1F7MPKoTxvt7rY=</DigestValue>
      </Reference>
      <Reference URI="/word/media/image1.jpeg?ContentType=image/jpeg">
        <DigestMethod Algorithm="http://www.w3.org/2000/09/xmldsig#sha1"/>
        <DigestValue>8bihTwQ66S2cvpcEgIH2nlR/bwk=</DigestValue>
      </Reference>
      <Reference URI="/word/footnotes.xml?ContentType=application/vnd.openxmlformats-officedocument.wordprocessingml.footnotes+xml">
        <DigestMethod Algorithm="http://www.w3.org/2000/09/xmldsig#sha1"/>
        <DigestValue>O3JMcqWfhTxiQiK/8p5pZ38rOxM=</DigestValue>
      </Reference>
      <Reference URI="/word/document.xml?ContentType=application/vnd.openxmlformats-officedocument.wordprocessingml.document.main+xml">
        <DigestMethod Algorithm="http://www.w3.org/2000/09/xmldsig#sha1"/>
        <DigestValue>9f4OaSZeF1Ofy2Z06fSNZ9fqA1A=</DigestValue>
      </Reference>
      <Reference URI="/word/endnotes.xml?ContentType=application/vnd.openxmlformats-officedocument.wordprocessingml.endnotes+xml">
        <DigestMethod Algorithm="http://www.w3.org/2000/09/xmldsig#sha1"/>
        <DigestValue>c/F97tk6CIBdBeHu7OVaIJJ/7I0=</DigestValue>
      </Reference>
      <Reference URI="/word/header1.xml?ContentType=application/vnd.openxmlformats-officedocument.wordprocessingml.header+xml">
        <DigestMethod Algorithm="http://www.w3.org/2000/09/xmldsig#sha1"/>
        <DigestValue>iOR3MqGsP9o3ZxmjaLYkEmVPi1I=</DigestValue>
      </Reference>
      <Reference URI="/word/footer1.xml?ContentType=application/vnd.openxmlformats-officedocument.wordprocessingml.footer+xml">
        <DigestMethod Algorithm="http://www.w3.org/2000/09/xmldsig#sha1"/>
        <DigestValue>RU3voY1bqohLFZL46RaiW4XHUcs=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gOXrt76M6wKip+FKJoUaYMMRKf0=</DigestValue>
      </Reference>
    </Manifest>
    <SignatureProperties>
      <SignatureProperty Id="idSignatureTime" Target="#idPackageSignature">
        <mdssi:SignatureTime>
          <mdssi:Format>YYYY-MM-DDThh:mm:ssTZD</mdssi:Format>
          <mdssi:Value>2016-04-18T16:49:55Z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2016-04-18T16:49:55Z</xd:SigningTime>
          <xd:SigningCertificate>
            <xd:Cert>
              <xd:CertDigest>
                <DigestMethod Algorithm="http://www.w3.org/2000/09/xmldsig#sha1"/>
                <DigestValue>gGGp3G7AWq6zpwTMIiOU9mfleb0=</DigestValue>
              </xd:CertDigest>
              <xd:IssuerSerial>
                <X509IssuerName>CN=MPSV CA Smart Card SHA-2, O=Ministerstvo prace a socialnich veci, L=Praha, C=CZ</X509IssuerName>
                <X509SerialNumber>402000014349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TD</English_x0020_Title>
    <Document_x0020_State xmlns="5e6c6c5c-474c-4ef7-b7d6-59a0e77cc256">Draft</Document_x0020_State>
    <Category1 xmlns="5e6c6c5c-474c-4ef7-b7d6-59a0e77cc256">Order/Terms/Communication</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E7AA4-B232-4001-BB0C-DA9B1ED45ADD}">
  <ds:schemaRefs>
    <ds:schemaRef ds:uri="http://schemas.microsoft.com/sharepoint/v3/contenttype/forms"/>
  </ds:schemaRefs>
</ds:datastoreItem>
</file>

<file path=customXml/itemProps2.xml><?xml version="1.0" encoding="utf-8"?>
<ds:datastoreItem xmlns:ds="http://schemas.openxmlformats.org/officeDocument/2006/customXml" ds:itemID="{653D0BE2-1608-4E4C-9253-96CF963D2E5C}">
  <ds:schemaRefs>
    <ds:schemaRef ds:uri="4085a4f5-5f40-4143-b221-75ee5dde648a"/>
    <ds:schemaRef ds:uri="http://www.w3.org/XML/1998/namespace"/>
    <ds:schemaRef ds:uri="http://schemas.microsoft.com/office/2006/documentManagement/types"/>
    <ds:schemaRef ds:uri="http://purl.org/dc/elements/1.1/"/>
    <ds:schemaRef ds:uri="http://purl.org/dc/dcmitype/"/>
    <ds:schemaRef ds:uri="5e6c6c5c-474c-4ef7-b7d6-59a0e77cc256"/>
    <ds:schemaRef ds:uri="8662c659-72ab-411b-b755-fbef5cbbde18"/>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79E4B57E-D8A6-440B-A7BA-09F59394C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7469880-0D2D-433D-B52A-56F86C553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5910</Words>
  <Characters>40640</Characters>
  <Application>Microsoft Office Word</Application>
  <DocSecurity>0</DocSecurity>
  <Lines>338</Lines>
  <Paragraphs>92</Paragraphs>
  <ScaleCrop>false</ScaleCrop>
  <HeadingPairs>
    <vt:vector size="2" baseType="variant">
      <vt:variant>
        <vt:lpstr>Název</vt:lpstr>
      </vt:variant>
      <vt:variant>
        <vt:i4>1</vt:i4>
      </vt:variant>
    </vt:vector>
  </HeadingPairs>
  <TitlesOfParts>
    <vt:vector size="1" baseType="lpstr">
      <vt:lpstr/>
    </vt:vector>
  </TitlesOfParts>
  <Company>ROWAN LEGAL</Company>
  <LinksUpToDate>false</LinksUpToDate>
  <CharactersWithSpaces>46458</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KettnerV</dc:creator>
  <cp:lastModifiedBy>Mesarčová Veronika Mgr. (MPSV)</cp:lastModifiedBy>
  <cp:revision>9</cp:revision>
  <cp:lastPrinted>2016-04-18T16:49:00Z</cp:lastPrinted>
  <dcterms:created xsi:type="dcterms:W3CDTF">2016-04-18T14:25:00Z</dcterms:created>
  <dcterms:modified xsi:type="dcterms:W3CDTF">2016-04-18T16:49:00Z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